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rPr>
          <w:rFonts w:ascii="楷体" w:hAnsi="楷体" w:eastAsia="楷体"/>
          <w:sz w:val="24"/>
          <w:szCs w:val="24"/>
        </w:rPr>
      </w:pPr>
      <w:r>
        <w:rPr>
          <w:rFonts w:hint="eastAsia" w:ascii="楷体" w:hAnsi="楷体" w:eastAsia="楷体"/>
          <w:b/>
          <w:sz w:val="24"/>
          <w:szCs w:val="24"/>
        </w:rPr>
        <w:t>附件1：</w:t>
      </w:r>
      <w:r>
        <w:rPr>
          <w:rFonts w:hint="eastAsia" w:ascii="楷体" w:hAnsi="楷体" w:eastAsia="楷体"/>
          <w:sz w:val="24"/>
          <w:szCs w:val="24"/>
        </w:rPr>
        <w:t xml:space="preserve"> </w:t>
      </w:r>
    </w:p>
    <w:p>
      <w:pPr>
        <w:spacing w:after="156" w:afterLines="50"/>
        <w:jc w:val="center"/>
        <w:rPr>
          <w:rFonts w:ascii="楷体" w:hAnsi="楷体" w:eastAsia="楷体"/>
          <w:b/>
          <w:bCs/>
          <w:sz w:val="28"/>
          <w:szCs w:val="28"/>
        </w:rPr>
      </w:pPr>
      <w:r>
        <w:rPr>
          <w:rFonts w:hint="eastAsia" w:ascii="楷体" w:hAnsi="楷体" w:eastAsia="楷体"/>
          <w:b/>
          <w:bCs/>
          <w:sz w:val="28"/>
          <w:szCs w:val="28"/>
        </w:rPr>
        <w:t>新疆师范大学2021年全日制学术型博士研究生招生专业目录</w:t>
      </w:r>
    </w:p>
    <w:p>
      <w:pPr>
        <w:spacing w:after="156" w:afterLines="50" w:line="360" w:lineRule="exact"/>
        <w:rPr>
          <w:rFonts w:ascii="楷体" w:hAnsi="楷体" w:eastAsia="楷体"/>
          <w:b/>
          <w:bCs/>
          <w:sz w:val="28"/>
          <w:szCs w:val="28"/>
        </w:rPr>
      </w:pPr>
      <w:r>
        <w:rPr>
          <w:rFonts w:hint="eastAsia" w:ascii="楷体" w:hAnsi="楷体" w:eastAsia="楷体"/>
          <w:b/>
          <w:bCs/>
          <w:sz w:val="28"/>
          <w:szCs w:val="28"/>
        </w:rPr>
        <w:t>注：</w:t>
      </w:r>
    </w:p>
    <w:p>
      <w:pPr>
        <w:spacing w:after="156" w:afterLines="50" w:line="360" w:lineRule="exact"/>
        <w:rPr>
          <w:rFonts w:ascii="楷体" w:hAnsi="楷体" w:eastAsia="楷体"/>
          <w:b/>
          <w:bCs/>
          <w:sz w:val="28"/>
          <w:szCs w:val="28"/>
        </w:rPr>
      </w:pPr>
      <w:r>
        <w:rPr>
          <w:rFonts w:ascii="楷体" w:hAnsi="楷体" w:eastAsia="楷体"/>
          <w:b/>
          <w:bCs/>
          <w:sz w:val="28"/>
          <w:szCs w:val="28"/>
        </w:rPr>
        <w:t>1.</w:t>
      </w:r>
      <w:r>
        <w:rPr>
          <w:rFonts w:hint="eastAsia" w:ascii="楷体" w:hAnsi="楷体" w:eastAsia="楷体"/>
          <w:b/>
          <w:bCs/>
          <w:sz w:val="28"/>
          <w:szCs w:val="28"/>
        </w:rPr>
        <w:t>此目录适用于全国统招计划、高校思想政治理论课教师队伍后备人才培养专项计划、高校思想政治理论课教师在职攻读马克思主义理论博士学位专项计划。</w:t>
      </w:r>
    </w:p>
    <w:p>
      <w:pPr>
        <w:spacing w:after="156" w:afterLines="50" w:line="360" w:lineRule="exact"/>
        <w:rPr>
          <w:rFonts w:ascii="楷体" w:hAnsi="楷体" w:eastAsia="楷体"/>
          <w:b/>
          <w:bCs/>
          <w:sz w:val="28"/>
          <w:szCs w:val="28"/>
        </w:rPr>
      </w:pPr>
      <w:r>
        <w:rPr>
          <w:rFonts w:hint="eastAsia" w:ascii="楷体" w:hAnsi="楷体" w:eastAsia="楷体"/>
          <w:b/>
          <w:bCs/>
          <w:sz w:val="28"/>
          <w:szCs w:val="28"/>
        </w:rPr>
        <w:t>2.2021年招生专业及导师将根据国</w:t>
      </w:r>
      <w:r>
        <w:rPr>
          <w:rFonts w:ascii="楷体" w:hAnsi="楷体" w:eastAsia="楷体"/>
          <w:b/>
          <w:bCs/>
          <w:sz w:val="28"/>
          <w:szCs w:val="28"/>
        </w:rPr>
        <w:t>家下达</w:t>
      </w:r>
      <w:r>
        <w:rPr>
          <w:rFonts w:hint="eastAsia" w:ascii="楷体" w:hAnsi="楷体" w:eastAsia="楷体"/>
          <w:b/>
          <w:bCs/>
          <w:sz w:val="28"/>
          <w:szCs w:val="28"/>
        </w:rPr>
        <w:t>我校的招生计划数做出调整；调整后的招</w:t>
      </w:r>
      <w:r>
        <w:rPr>
          <w:rFonts w:ascii="楷体" w:hAnsi="楷体" w:eastAsia="楷体"/>
          <w:b/>
          <w:bCs/>
          <w:sz w:val="28"/>
          <w:szCs w:val="28"/>
        </w:rPr>
        <w:t>生</w:t>
      </w:r>
      <w:r>
        <w:rPr>
          <w:rFonts w:hint="eastAsia" w:ascii="楷体" w:hAnsi="楷体" w:eastAsia="楷体"/>
          <w:b/>
          <w:bCs/>
          <w:sz w:val="28"/>
          <w:szCs w:val="28"/>
        </w:rPr>
        <w:t>专业及导师将及时向</w:t>
      </w:r>
      <w:r>
        <w:rPr>
          <w:rFonts w:ascii="楷体" w:hAnsi="楷体" w:eastAsia="楷体"/>
          <w:b/>
          <w:bCs/>
          <w:sz w:val="28"/>
          <w:szCs w:val="28"/>
        </w:rPr>
        <w:t>社会</w:t>
      </w:r>
      <w:r>
        <w:rPr>
          <w:rFonts w:hint="eastAsia" w:ascii="楷体" w:hAnsi="楷体" w:eastAsia="楷体"/>
          <w:b/>
          <w:bCs/>
          <w:sz w:val="28"/>
          <w:szCs w:val="28"/>
        </w:rPr>
        <w:t>公布。</w:t>
      </w:r>
    </w:p>
    <w:tbl>
      <w:tblPr>
        <w:tblStyle w:val="5"/>
        <w:tblW w:w="100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1"/>
        <w:gridCol w:w="1386"/>
        <w:gridCol w:w="646"/>
        <w:gridCol w:w="1928"/>
        <w:gridCol w:w="2265"/>
        <w:gridCol w:w="18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6" w:hRule="atLeast"/>
          <w:jc w:val="center"/>
        </w:trPr>
        <w:tc>
          <w:tcPr>
            <w:tcW w:w="1971" w:type="dxa"/>
            <w:tcBorders>
              <w:bottom w:val="single" w:color="auto" w:sz="4" w:space="0"/>
            </w:tcBorders>
            <w:vAlign w:val="center"/>
          </w:tcPr>
          <w:p>
            <w:pPr>
              <w:jc w:val="center"/>
              <w:rPr>
                <w:rFonts w:ascii="楷体" w:hAnsi="楷体" w:eastAsia="楷体"/>
                <w:b/>
                <w:bCs/>
                <w:sz w:val="24"/>
                <w:szCs w:val="24"/>
              </w:rPr>
            </w:pPr>
            <w:r>
              <w:rPr>
                <w:rFonts w:hint="eastAsia" w:ascii="楷体" w:hAnsi="楷体" w:eastAsia="楷体"/>
                <w:b/>
                <w:bCs/>
                <w:sz w:val="24"/>
                <w:szCs w:val="24"/>
              </w:rPr>
              <w:t>学院代码及名称、专业代码及名称、研究方向代码及名称</w:t>
            </w:r>
          </w:p>
        </w:tc>
        <w:tc>
          <w:tcPr>
            <w:tcW w:w="1386" w:type="dxa"/>
            <w:vAlign w:val="center"/>
          </w:tcPr>
          <w:p>
            <w:pPr>
              <w:jc w:val="center"/>
              <w:rPr>
                <w:rFonts w:ascii="楷体" w:hAnsi="楷体" w:eastAsia="楷体"/>
                <w:b/>
                <w:bCs/>
                <w:sz w:val="24"/>
                <w:szCs w:val="24"/>
              </w:rPr>
            </w:pPr>
            <w:r>
              <w:rPr>
                <w:rFonts w:hint="eastAsia" w:ascii="楷体" w:hAnsi="楷体" w:eastAsia="楷体"/>
                <w:b/>
                <w:bCs/>
                <w:sz w:val="24"/>
                <w:szCs w:val="24"/>
              </w:rPr>
              <w:t>指导教师</w:t>
            </w:r>
          </w:p>
        </w:tc>
        <w:tc>
          <w:tcPr>
            <w:tcW w:w="646" w:type="dxa"/>
            <w:vAlign w:val="center"/>
          </w:tcPr>
          <w:p>
            <w:pPr>
              <w:jc w:val="center"/>
              <w:rPr>
                <w:rFonts w:ascii="楷体" w:hAnsi="楷体" w:eastAsia="楷体"/>
                <w:b/>
                <w:bCs/>
                <w:sz w:val="24"/>
                <w:szCs w:val="24"/>
              </w:rPr>
            </w:pPr>
            <w:r>
              <w:rPr>
                <w:rFonts w:hint="eastAsia" w:ascii="楷体" w:hAnsi="楷体" w:eastAsia="楷体"/>
                <w:b/>
                <w:bCs/>
                <w:sz w:val="24"/>
                <w:szCs w:val="24"/>
              </w:rPr>
              <w:t>招生人数</w:t>
            </w:r>
          </w:p>
        </w:tc>
        <w:tc>
          <w:tcPr>
            <w:tcW w:w="1928" w:type="dxa"/>
            <w:vAlign w:val="center"/>
          </w:tcPr>
          <w:p>
            <w:pPr>
              <w:jc w:val="center"/>
              <w:rPr>
                <w:rFonts w:ascii="楷体" w:hAnsi="楷体" w:eastAsia="楷体"/>
                <w:b/>
                <w:bCs/>
                <w:sz w:val="24"/>
                <w:szCs w:val="24"/>
              </w:rPr>
            </w:pPr>
            <w:r>
              <w:rPr>
                <w:rFonts w:hint="eastAsia" w:ascii="楷体" w:hAnsi="楷体" w:eastAsia="楷体"/>
                <w:b/>
                <w:bCs/>
                <w:sz w:val="24"/>
                <w:szCs w:val="24"/>
              </w:rPr>
              <w:t>初试科目</w:t>
            </w:r>
          </w:p>
        </w:tc>
        <w:tc>
          <w:tcPr>
            <w:tcW w:w="2265" w:type="dxa"/>
            <w:vAlign w:val="center"/>
          </w:tcPr>
          <w:p>
            <w:pPr>
              <w:jc w:val="center"/>
              <w:rPr>
                <w:rFonts w:ascii="楷体" w:hAnsi="楷体" w:eastAsia="楷体"/>
                <w:b/>
                <w:bCs/>
                <w:sz w:val="24"/>
                <w:szCs w:val="24"/>
              </w:rPr>
            </w:pPr>
            <w:r>
              <w:rPr>
                <w:rFonts w:hint="eastAsia" w:ascii="楷体" w:hAnsi="楷体" w:eastAsia="楷体"/>
                <w:b/>
                <w:bCs/>
                <w:sz w:val="24"/>
                <w:szCs w:val="24"/>
              </w:rPr>
              <w:t xml:space="preserve">复试科目   </w:t>
            </w:r>
          </w:p>
        </w:tc>
        <w:tc>
          <w:tcPr>
            <w:tcW w:w="1878" w:type="dxa"/>
            <w:vAlign w:val="center"/>
          </w:tcPr>
          <w:p>
            <w:pPr>
              <w:jc w:val="center"/>
              <w:rPr>
                <w:rFonts w:ascii="楷体" w:hAnsi="楷体" w:eastAsia="楷体"/>
                <w:b/>
                <w:bCs/>
                <w:sz w:val="24"/>
                <w:szCs w:val="24"/>
              </w:rPr>
            </w:pPr>
            <w:r>
              <w:rPr>
                <w:rFonts w:hint="eastAsia" w:ascii="楷体" w:hAnsi="楷体" w:eastAsia="楷体"/>
                <w:b/>
                <w:bCs/>
                <w:sz w:val="24"/>
                <w:szCs w:val="24"/>
              </w:rPr>
              <w:t>同等学力加试科目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971" w:type="dxa"/>
            <w:tcBorders>
              <w:top w:val="single" w:color="auto" w:sz="4" w:space="0"/>
              <w:bottom w:val="single" w:color="auto" w:sz="4" w:space="0"/>
              <w:right w:val="single" w:color="auto" w:sz="4" w:space="0"/>
            </w:tcBorders>
            <w:vAlign w:val="center"/>
          </w:tcPr>
          <w:p>
            <w:pPr>
              <w:rPr>
                <w:rFonts w:ascii="楷体" w:hAnsi="楷体" w:eastAsia="楷体"/>
                <w:b/>
                <w:bCs/>
                <w:sz w:val="24"/>
                <w:szCs w:val="24"/>
              </w:rPr>
            </w:pPr>
            <w:r>
              <w:rPr>
                <w:rFonts w:hint="eastAsia" w:ascii="楷体" w:hAnsi="楷体" w:eastAsia="楷体"/>
                <w:b/>
                <w:bCs/>
                <w:sz w:val="24"/>
                <w:szCs w:val="24"/>
              </w:rPr>
              <w:t>001马克思主义学院</w:t>
            </w:r>
          </w:p>
        </w:tc>
        <w:tc>
          <w:tcPr>
            <w:tcW w:w="1386" w:type="dxa"/>
            <w:vMerge w:val="restart"/>
            <w:tcBorders>
              <w:top w:val="single" w:color="auto" w:sz="4" w:space="0"/>
              <w:left w:val="single" w:color="auto" w:sz="4" w:space="0"/>
              <w:right w:val="single" w:color="auto" w:sz="4" w:space="0"/>
            </w:tcBorders>
            <w:vAlign w:val="center"/>
          </w:tcPr>
          <w:p>
            <w:pPr>
              <w:tabs>
                <w:tab w:val="left" w:pos="551"/>
              </w:tabs>
              <w:jc w:val="center"/>
              <w:rPr>
                <w:rFonts w:ascii="楷体" w:hAnsi="楷体" w:eastAsia="楷体"/>
                <w:sz w:val="24"/>
                <w:szCs w:val="24"/>
              </w:rPr>
            </w:pPr>
            <w:r>
              <w:rPr>
                <w:rFonts w:hint="eastAsia" w:ascii="楷体" w:hAnsi="楷体" w:eastAsia="楷体"/>
                <w:sz w:val="24"/>
                <w:szCs w:val="24"/>
              </w:rPr>
              <w:t>待定</w:t>
            </w:r>
          </w:p>
        </w:tc>
        <w:tc>
          <w:tcPr>
            <w:tcW w:w="646" w:type="dxa"/>
            <w:vMerge w:val="restart"/>
            <w:tcBorders>
              <w:top w:val="single" w:color="auto" w:sz="4" w:space="0"/>
              <w:left w:val="single" w:color="auto" w:sz="4" w:space="0"/>
              <w:right w:val="single" w:color="auto" w:sz="4" w:space="0"/>
            </w:tcBorders>
            <w:vAlign w:val="center"/>
          </w:tcPr>
          <w:p>
            <w:pPr>
              <w:jc w:val="center"/>
              <w:rPr>
                <w:rFonts w:ascii="楷体" w:hAnsi="楷体" w:eastAsia="楷体"/>
                <w:sz w:val="24"/>
                <w:szCs w:val="24"/>
              </w:rPr>
            </w:pPr>
            <w:r>
              <w:rPr>
                <w:rFonts w:hint="eastAsia" w:ascii="楷体" w:hAnsi="楷体" w:eastAsia="楷体"/>
                <w:sz w:val="24"/>
                <w:szCs w:val="24"/>
              </w:rPr>
              <w:t>待定</w:t>
            </w:r>
          </w:p>
        </w:tc>
        <w:tc>
          <w:tcPr>
            <w:tcW w:w="1928" w:type="dxa"/>
            <w:vMerge w:val="restart"/>
            <w:tcBorders>
              <w:top w:val="single" w:color="auto" w:sz="4" w:space="0"/>
              <w:left w:val="single" w:color="auto" w:sz="4" w:space="0"/>
              <w:right w:val="single" w:color="auto" w:sz="4" w:space="0"/>
            </w:tcBorders>
            <w:vAlign w:val="center"/>
          </w:tcPr>
          <w:p>
            <w:pPr>
              <w:rPr>
                <w:rFonts w:ascii="楷体" w:hAnsi="楷体" w:eastAsia="楷体"/>
                <w:w w:val="90"/>
                <w:sz w:val="24"/>
                <w:szCs w:val="24"/>
              </w:rPr>
            </w:pPr>
          </w:p>
        </w:tc>
        <w:tc>
          <w:tcPr>
            <w:tcW w:w="2265" w:type="dxa"/>
            <w:vMerge w:val="restart"/>
            <w:tcBorders>
              <w:top w:val="single" w:color="auto" w:sz="4" w:space="0"/>
              <w:left w:val="single" w:color="auto" w:sz="4" w:space="0"/>
            </w:tcBorders>
            <w:vAlign w:val="center"/>
          </w:tcPr>
          <w:p>
            <w:pPr>
              <w:rPr>
                <w:rFonts w:ascii="楷体" w:hAnsi="楷体" w:eastAsia="楷体"/>
                <w:sz w:val="24"/>
                <w:szCs w:val="24"/>
              </w:rPr>
            </w:pPr>
          </w:p>
        </w:tc>
        <w:tc>
          <w:tcPr>
            <w:tcW w:w="1878" w:type="dxa"/>
            <w:vMerge w:val="restart"/>
            <w:vAlign w:val="center"/>
          </w:tcPr>
          <w:p>
            <w:pPr>
              <w:widowControl/>
              <w:jc w:val="left"/>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jc w:val="center"/>
        </w:trPr>
        <w:tc>
          <w:tcPr>
            <w:tcW w:w="1971" w:type="dxa"/>
            <w:tcBorders>
              <w:top w:val="single" w:color="auto" w:sz="4" w:space="0"/>
              <w:bottom w:val="single" w:color="auto" w:sz="4" w:space="0"/>
              <w:right w:val="single" w:color="auto" w:sz="4" w:space="0"/>
            </w:tcBorders>
            <w:vAlign w:val="center"/>
          </w:tcPr>
          <w:p>
            <w:pPr>
              <w:rPr>
                <w:rFonts w:ascii="楷体" w:hAnsi="楷体" w:eastAsia="楷体"/>
                <w:b/>
                <w:bCs/>
                <w:sz w:val="24"/>
                <w:szCs w:val="24"/>
              </w:rPr>
            </w:pPr>
            <w:r>
              <w:rPr>
                <w:rFonts w:hint="eastAsia" w:ascii="楷体" w:hAnsi="楷体" w:eastAsia="楷体"/>
                <w:b/>
                <w:bCs/>
                <w:sz w:val="24"/>
                <w:szCs w:val="24"/>
              </w:rPr>
              <w:t>0305马克思主义理论</w:t>
            </w:r>
          </w:p>
        </w:tc>
        <w:tc>
          <w:tcPr>
            <w:tcW w:w="1386" w:type="dxa"/>
            <w:vMerge w:val="continue"/>
            <w:tcBorders>
              <w:left w:val="single" w:color="auto" w:sz="4" w:space="0"/>
              <w:bottom w:val="single" w:color="auto" w:sz="4" w:space="0"/>
              <w:right w:val="single" w:color="auto" w:sz="4" w:space="0"/>
            </w:tcBorders>
            <w:vAlign w:val="center"/>
          </w:tcPr>
          <w:p>
            <w:pPr>
              <w:tabs>
                <w:tab w:val="left" w:pos="551"/>
              </w:tabs>
              <w:jc w:val="center"/>
              <w:rPr>
                <w:rFonts w:ascii="楷体" w:hAnsi="楷体" w:eastAsia="楷体"/>
                <w:sz w:val="24"/>
                <w:szCs w:val="24"/>
              </w:rPr>
            </w:pPr>
          </w:p>
        </w:tc>
        <w:tc>
          <w:tcPr>
            <w:tcW w:w="646" w:type="dxa"/>
            <w:vMerge w:val="continue"/>
            <w:tcBorders>
              <w:left w:val="single" w:color="auto" w:sz="4" w:space="0"/>
              <w:bottom w:val="single" w:color="auto" w:sz="4" w:space="0"/>
              <w:right w:val="single" w:color="auto" w:sz="4" w:space="0"/>
            </w:tcBorders>
            <w:vAlign w:val="center"/>
          </w:tcPr>
          <w:p>
            <w:pPr>
              <w:jc w:val="center"/>
              <w:rPr>
                <w:rFonts w:ascii="楷体" w:hAnsi="楷体" w:eastAsia="楷体"/>
                <w:sz w:val="24"/>
                <w:szCs w:val="24"/>
              </w:rPr>
            </w:pPr>
          </w:p>
        </w:tc>
        <w:tc>
          <w:tcPr>
            <w:tcW w:w="1928" w:type="dxa"/>
            <w:vMerge w:val="continue"/>
            <w:tcBorders>
              <w:left w:val="single" w:color="auto" w:sz="4" w:space="0"/>
              <w:bottom w:val="single" w:color="auto" w:sz="4" w:space="0"/>
              <w:right w:val="single" w:color="auto" w:sz="4" w:space="0"/>
            </w:tcBorders>
            <w:vAlign w:val="center"/>
          </w:tcPr>
          <w:p>
            <w:pPr>
              <w:rPr>
                <w:rFonts w:ascii="楷体" w:hAnsi="楷体" w:eastAsia="楷体"/>
                <w:w w:val="90"/>
                <w:sz w:val="24"/>
                <w:szCs w:val="24"/>
              </w:rPr>
            </w:pPr>
          </w:p>
        </w:tc>
        <w:tc>
          <w:tcPr>
            <w:tcW w:w="2265" w:type="dxa"/>
            <w:vMerge w:val="continue"/>
            <w:tcBorders>
              <w:left w:val="single" w:color="auto" w:sz="4" w:space="0"/>
              <w:bottom w:val="single" w:color="auto" w:sz="4" w:space="0"/>
            </w:tcBorders>
            <w:vAlign w:val="center"/>
          </w:tcPr>
          <w:p>
            <w:pPr>
              <w:rPr>
                <w:rFonts w:ascii="楷体" w:hAnsi="楷体" w:eastAsia="楷体"/>
                <w:sz w:val="24"/>
                <w:szCs w:val="24"/>
              </w:rPr>
            </w:pPr>
          </w:p>
        </w:tc>
        <w:tc>
          <w:tcPr>
            <w:tcW w:w="1878" w:type="dxa"/>
            <w:vMerge w:val="continue"/>
            <w:vAlign w:val="center"/>
          </w:tcPr>
          <w:p>
            <w:pPr>
              <w:widowControl/>
              <w:jc w:val="left"/>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0" w:hRule="atLeast"/>
          <w:jc w:val="center"/>
        </w:trPr>
        <w:tc>
          <w:tcPr>
            <w:tcW w:w="1971" w:type="dxa"/>
            <w:tcBorders>
              <w:top w:val="single" w:color="auto" w:sz="4" w:space="0"/>
              <w:bottom w:val="single" w:color="auto" w:sz="4" w:space="0"/>
              <w:right w:val="single" w:color="auto" w:sz="4" w:space="0"/>
            </w:tcBorders>
            <w:vAlign w:val="center"/>
          </w:tcPr>
          <w:p>
            <w:pPr>
              <w:rPr>
                <w:rFonts w:ascii="楷体" w:hAnsi="楷体" w:eastAsia="楷体"/>
                <w:b/>
                <w:bCs/>
                <w:sz w:val="24"/>
                <w:szCs w:val="24"/>
              </w:rPr>
            </w:pPr>
            <w:r>
              <w:rPr>
                <w:rFonts w:hint="eastAsia" w:ascii="楷体" w:hAnsi="楷体" w:eastAsia="楷体"/>
                <w:b/>
                <w:bCs/>
                <w:sz w:val="24"/>
                <w:szCs w:val="24"/>
              </w:rPr>
              <w:t>030501马克思主义基本原理</w:t>
            </w:r>
          </w:p>
        </w:tc>
        <w:tc>
          <w:tcPr>
            <w:tcW w:w="1386" w:type="dxa"/>
            <w:tcBorders>
              <w:top w:val="single" w:color="auto" w:sz="4" w:space="0"/>
              <w:left w:val="single" w:color="auto" w:sz="4" w:space="0"/>
              <w:bottom w:val="single" w:color="auto" w:sz="4" w:space="0"/>
              <w:right w:val="single" w:color="auto" w:sz="4" w:space="0"/>
            </w:tcBorders>
            <w:vAlign w:val="center"/>
          </w:tcPr>
          <w:p>
            <w:pPr>
              <w:tabs>
                <w:tab w:val="left" w:pos="551"/>
              </w:tabs>
              <w:ind w:firstLine="240" w:firstLineChars="100"/>
              <w:rPr>
                <w:rFonts w:ascii="楷体" w:hAnsi="楷体" w:eastAsia="楷体"/>
                <w:sz w:val="24"/>
                <w:szCs w:val="24"/>
              </w:rPr>
            </w:pPr>
            <w:r>
              <w:rPr>
                <w:rFonts w:hint="eastAsia" w:ascii="楷体" w:hAnsi="楷体" w:eastAsia="楷体"/>
                <w:sz w:val="24"/>
                <w:szCs w:val="24"/>
              </w:rPr>
              <w:t>马凤强</w:t>
            </w:r>
          </w:p>
          <w:p>
            <w:pPr>
              <w:tabs>
                <w:tab w:val="left" w:pos="551"/>
              </w:tabs>
              <w:ind w:firstLine="240" w:firstLineChars="100"/>
              <w:rPr>
                <w:rFonts w:ascii="楷体" w:hAnsi="楷体" w:eastAsia="楷体"/>
                <w:sz w:val="24"/>
                <w:szCs w:val="24"/>
              </w:rPr>
            </w:pPr>
            <w:r>
              <w:rPr>
                <w:rFonts w:hint="eastAsia" w:ascii="楷体" w:hAnsi="楷体" w:eastAsia="楷体"/>
                <w:sz w:val="24"/>
                <w:szCs w:val="24"/>
              </w:rPr>
              <w:t>石  路</w:t>
            </w:r>
          </w:p>
          <w:p>
            <w:pPr>
              <w:tabs>
                <w:tab w:val="left" w:pos="551"/>
              </w:tabs>
              <w:ind w:firstLine="240" w:firstLineChars="100"/>
              <w:rPr>
                <w:rFonts w:ascii="楷体" w:hAnsi="楷体" w:eastAsia="楷体"/>
                <w:sz w:val="24"/>
                <w:szCs w:val="24"/>
              </w:rPr>
            </w:pPr>
            <w:r>
              <w:rPr>
                <w:rFonts w:hint="eastAsia" w:ascii="楷体" w:hAnsi="楷体" w:eastAsia="楷体"/>
                <w:sz w:val="24"/>
                <w:szCs w:val="24"/>
              </w:rPr>
              <w:t>徐国松</w:t>
            </w:r>
          </w:p>
          <w:p>
            <w:pPr>
              <w:tabs>
                <w:tab w:val="left" w:pos="551"/>
              </w:tabs>
              <w:ind w:firstLine="240" w:firstLineChars="100"/>
              <w:rPr>
                <w:rFonts w:ascii="楷体" w:hAnsi="楷体" w:eastAsia="楷体"/>
                <w:sz w:val="24"/>
                <w:szCs w:val="24"/>
              </w:rPr>
            </w:pPr>
            <w:r>
              <w:rPr>
                <w:rFonts w:hint="eastAsia" w:ascii="楷体" w:hAnsi="楷体" w:eastAsia="楷体"/>
                <w:sz w:val="24"/>
                <w:szCs w:val="24"/>
              </w:rPr>
              <w:t>张  轩</w:t>
            </w:r>
          </w:p>
        </w:tc>
        <w:tc>
          <w:tcPr>
            <w:tcW w:w="646" w:type="dxa"/>
            <w:tcBorders>
              <w:top w:val="single" w:color="auto" w:sz="4" w:space="0"/>
              <w:left w:val="single" w:color="auto" w:sz="4" w:space="0"/>
              <w:bottom w:val="single" w:color="auto" w:sz="4" w:space="0"/>
              <w:right w:val="single" w:color="auto" w:sz="4" w:space="0"/>
            </w:tcBorders>
            <w:vAlign w:val="center"/>
          </w:tcPr>
          <w:p>
            <w:pPr>
              <w:rPr>
                <w:rFonts w:ascii="楷体" w:hAnsi="楷体" w:eastAsia="楷体"/>
                <w:sz w:val="24"/>
                <w:szCs w:val="24"/>
              </w:rPr>
            </w:pPr>
          </w:p>
        </w:tc>
        <w:tc>
          <w:tcPr>
            <w:tcW w:w="1928" w:type="dxa"/>
            <w:tcBorders>
              <w:top w:val="single" w:color="auto" w:sz="4" w:space="0"/>
              <w:left w:val="single" w:color="auto" w:sz="4" w:space="0"/>
              <w:bottom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fldChar w:fldCharType="begin"/>
            </w:r>
            <w:r>
              <w:rPr>
                <w:rFonts w:hint="eastAsia" w:ascii="楷体" w:hAnsi="楷体" w:eastAsia="楷体"/>
                <w:sz w:val="24"/>
                <w:szCs w:val="24"/>
              </w:rPr>
              <w:instrText xml:space="preserve"> = 1 \* GB3 \* MERGEFORMAT </w:instrText>
            </w:r>
            <w:r>
              <w:rPr>
                <w:rFonts w:hint="eastAsia" w:ascii="楷体" w:hAnsi="楷体" w:eastAsia="楷体"/>
                <w:sz w:val="24"/>
                <w:szCs w:val="24"/>
              </w:rPr>
              <w:fldChar w:fldCharType="separate"/>
            </w:r>
            <w:r>
              <w:t>①</w:t>
            </w:r>
            <w:r>
              <w:rPr>
                <w:rFonts w:hint="eastAsia" w:ascii="楷体" w:hAnsi="楷体" w:eastAsia="楷体"/>
                <w:sz w:val="24"/>
                <w:szCs w:val="24"/>
              </w:rPr>
              <w:fldChar w:fldCharType="end"/>
            </w:r>
            <w:r>
              <w:rPr>
                <w:rFonts w:hint="eastAsia" w:ascii="楷体" w:hAnsi="楷体" w:eastAsia="楷体"/>
                <w:sz w:val="24"/>
                <w:szCs w:val="24"/>
              </w:rPr>
              <w:t>1001英语、1002俄语、1003日语任选其一</w:t>
            </w:r>
          </w:p>
          <w:p>
            <w:pPr>
              <w:rPr>
                <w:rFonts w:ascii="楷体" w:hAnsi="楷体" w:eastAsia="楷体"/>
                <w:sz w:val="24"/>
                <w:szCs w:val="24"/>
              </w:rPr>
            </w:pPr>
            <w:r>
              <w:rPr>
                <w:rFonts w:hint="eastAsia" w:ascii="楷体" w:hAnsi="楷体" w:eastAsia="楷体"/>
                <w:sz w:val="24"/>
                <w:szCs w:val="24"/>
              </w:rPr>
              <w:t>②2001马克思主义理论</w:t>
            </w:r>
          </w:p>
          <w:p>
            <w:pPr>
              <w:rPr>
                <w:rFonts w:ascii="楷体" w:hAnsi="楷体" w:eastAsia="楷体"/>
                <w:sz w:val="24"/>
                <w:szCs w:val="24"/>
              </w:rPr>
            </w:pPr>
            <w:r>
              <w:rPr>
                <w:rFonts w:hint="eastAsia" w:ascii="楷体" w:hAnsi="楷体" w:eastAsia="楷体"/>
                <w:sz w:val="24"/>
                <w:szCs w:val="24"/>
              </w:rPr>
              <w:t>③3001马克思主义基本原理在当代中国的运用与发展</w:t>
            </w:r>
          </w:p>
        </w:tc>
        <w:tc>
          <w:tcPr>
            <w:tcW w:w="2265" w:type="dxa"/>
            <w:tcBorders>
              <w:top w:val="single" w:color="auto" w:sz="4" w:space="0"/>
              <w:left w:val="single" w:color="auto" w:sz="4" w:space="0"/>
              <w:bottom w:val="single" w:color="auto" w:sz="4" w:space="0"/>
            </w:tcBorders>
            <w:vAlign w:val="center"/>
          </w:tcPr>
          <w:p>
            <w:pPr>
              <w:jc w:val="left"/>
              <w:rPr>
                <w:rFonts w:ascii="楷体" w:hAnsi="楷体" w:eastAsia="楷体"/>
                <w:sz w:val="24"/>
                <w:szCs w:val="24"/>
              </w:rPr>
            </w:pPr>
            <w:r>
              <w:rPr>
                <w:rFonts w:hint="eastAsia" w:ascii="楷体" w:hAnsi="楷体" w:eastAsia="楷体"/>
                <w:sz w:val="24"/>
                <w:szCs w:val="24"/>
              </w:rPr>
              <w:t>1.外语应用能力；</w:t>
            </w:r>
          </w:p>
          <w:p>
            <w:pPr>
              <w:jc w:val="left"/>
              <w:rPr>
                <w:rFonts w:ascii="楷体" w:hAnsi="楷体" w:eastAsia="楷体"/>
                <w:sz w:val="24"/>
                <w:szCs w:val="24"/>
              </w:rPr>
            </w:pPr>
            <w:r>
              <w:rPr>
                <w:rFonts w:hint="eastAsia" w:ascii="楷体" w:hAnsi="楷体" w:eastAsia="楷体"/>
                <w:sz w:val="24"/>
                <w:szCs w:val="24"/>
              </w:rPr>
              <w:t>2.专业综合面试（思想政治考核、专业能力、科学研究能力、创新思维能力、综合素质等）。</w:t>
            </w:r>
          </w:p>
        </w:tc>
        <w:tc>
          <w:tcPr>
            <w:tcW w:w="1878" w:type="dxa"/>
            <w:vAlign w:val="center"/>
          </w:tcPr>
          <w:p>
            <w:pPr>
              <w:widowControl/>
              <w:jc w:val="left"/>
              <w:rPr>
                <w:rFonts w:ascii="楷体" w:hAnsi="楷体" w:eastAsia="楷体"/>
                <w:sz w:val="24"/>
                <w:szCs w:val="24"/>
              </w:rPr>
            </w:pPr>
            <w:r>
              <w:rPr>
                <w:rFonts w:hint="eastAsia" w:ascii="楷体" w:hAnsi="楷体" w:eastAsia="楷体"/>
                <w:sz w:val="24"/>
                <w:szCs w:val="24"/>
              </w:rPr>
              <w:t>1.科学社会主义理论与实践</w:t>
            </w:r>
          </w:p>
          <w:p>
            <w:pPr>
              <w:widowControl/>
              <w:jc w:val="left"/>
              <w:rPr>
                <w:rFonts w:ascii="楷体" w:hAnsi="楷体" w:eastAsia="楷体"/>
                <w:sz w:val="24"/>
                <w:szCs w:val="24"/>
              </w:rPr>
            </w:pPr>
            <w:r>
              <w:rPr>
                <w:rFonts w:hint="eastAsia" w:ascii="楷体" w:hAnsi="楷体" w:eastAsia="楷体"/>
                <w:sz w:val="24"/>
                <w:szCs w:val="24"/>
              </w:rPr>
              <w:t>2.马克思主义发展史</w:t>
            </w:r>
          </w:p>
          <w:p>
            <w:pPr>
              <w:widowControl/>
              <w:jc w:val="left"/>
              <w:rPr>
                <w:rFonts w:ascii="楷体" w:hAnsi="楷体" w:eastAsia="楷体"/>
                <w:sz w:val="24"/>
                <w:szCs w:val="24"/>
              </w:rPr>
            </w:pPr>
            <w:r>
              <w:rPr>
                <w:rFonts w:hint="eastAsia" w:ascii="楷体" w:hAnsi="楷体" w:eastAsia="楷体"/>
                <w:sz w:val="24"/>
                <w:szCs w:val="24"/>
              </w:rPr>
              <w:t>3.马克思主义哲学研究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1" w:hRule="atLeast"/>
          <w:jc w:val="center"/>
        </w:trPr>
        <w:tc>
          <w:tcPr>
            <w:tcW w:w="1971" w:type="dxa"/>
            <w:tcBorders>
              <w:top w:val="single" w:color="auto" w:sz="4" w:space="0"/>
              <w:bottom w:val="single" w:color="auto" w:sz="4" w:space="0"/>
              <w:right w:val="single" w:color="auto" w:sz="4" w:space="0"/>
            </w:tcBorders>
            <w:vAlign w:val="center"/>
          </w:tcPr>
          <w:p>
            <w:pPr>
              <w:rPr>
                <w:rFonts w:ascii="楷体" w:hAnsi="楷体" w:eastAsia="楷体"/>
                <w:b/>
                <w:bCs/>
                <w:sz w:val="24"/>
                <w:szCs w:val="24"/>
              </w:rPr>
            </w:pPr>
            <w:r>
              <w:rPr>
                <w:rFonts w:hint="eastAsia" w:ascii="楷体" w:hAnsi="楷体" w:eastAsia="楷体"/>
                <w:b/>
                <w:bCs/>
                <w:sz w:val="24"/>
                <w:szCs w:val="24"/>
              </w:rPr>
              <w:t>030503马克思主义中国化研究</w:t>
            </w:r>
          </w:p>
          <w:p>
            <w:pPr>
              <w:rPr>
                <w:rFonts w:ascii="楷体" w:hAnsi="楷体" w:eastAsia="楷体"/>
                <w:b/>
                <w:bCs/>
                <w:sz w:val="24"/>
                <w:szCs w:val="24"/>
              </w:rPr>
            </w:pPr>
          </w:p>
        </w:tc>
        <w:tc>
          <w:tcPr>
            <w:tcW w:w="1386" w:type="dxa"/>
            <w:tcBorders>
              <w:top w:val="single" w:color="auto" w:sz="4" w:space="0"/>
              <w:left w:val="single" w:color="auto" w:sz="4" w:space="0"/>
              <w:bottom w:val="single" w:color="auto" w:sz="4" w:space="0"/>
              <w:right w:val="single" w:color="auto" w:sz="4" w:space="0"/>
            </w:tcBorders>
            <w:vAlign w:val="center"/>
          </w:tcPr>
          <w:p>
            <w:pPr>
              <w:tabs>
                <w:tab w:val="left" w:pos="551"/>
              </w:tabs>
              <w:jc w:val="center"/>
              <w:rPr>
                <w:rFonts w:ascii="楷体" w:hAnsi="楷体" w:eastAsia="楷体"/>
                <w:sz w:val="24"/>
                <w:szCs w:val="24"/>
              </w:rPr>
            </w:pPr>
            <w:r>
              <w:rPr>
                <w:rFonts w:hint="eastAsia" w:ascii="楷体" w:hAnsi="楷体" w:eastAsia="楷体"/>
                <w:sz w:val="24"/>
                <w:szCs w:val="24"/>
              </w:rPr>
              <w:t>梁玉春</w:t>
            </w:r>
          </w:p>
          <w:p>
            <w:pPr>
              <w:tabs>
                <w:tab w:val="left" w:pos="551"/>
              </w:tabs>
              <w:jc w:val="center"/>
              <w:rPr>
                <w:rFonts w:ascii="楷体" w:hAnsi="楷体" w:eastAsia="楷体"/>
                <w:sz w:val="24"/>
                <w:szCs w:val="24"/>
              </w:rPr>
            </w:pPr>
            <w:r>
              <w:rPr>
                <w:rFonts w:hint="eastAsia" w:ascii="楷体" w:hAnsi="楷体" w:eastAsia="楷体"/>
                <w:sz w:val="24"/>
                <w:szCs w:val="24"/>
              </w:rPr>
              <w:t>李建军</w:t>
            </w:r>
          </w:p>
          <w:p>
            <w:pPr>
              <w:tabs>
                <w:tab w:val="left" w:pos="551"/>
              </w:tabs>
              <w:jc w:val="center"/>
              <w:rPr>
                <w:rFonts w:ascii="楷体" w:hAnsi="楷体" w:eastAsia="楷体"/>
                <w:sz w:val="24"/>
                <w:szCs w:val="24"/>
              </w:rPr>
            </w:pPr>
            <w:r>
              <w:rPr>
                <w:rFonts w:hint="eastAsia" w:ascii="楷体" w:hAnsi="楷体" w:eastAsia="楷体"/>
                <w:sz w:val="24"/>
                <w:szCs w:val="24"/>
              </w:rPr>
              <w:t>丁守庆</w:t>
            </w:r>
          </w:p>
          <w:p>
            <w:pPr>
              <w:tabs>
                <w:tab w:val="left" w:pos="551"/>
              </w:tabs>
              <w:jc w:val="center"/>
              <w:rPr>
                <w:rFonts w:ascii="楷体" w:hAnsi="楷体" w:eastAsia="楷体"/>
                <w:sz w:val="24"/>
                <w:szCs w:val="24"/>
              </w:rPr>
            </w:pPr>
            <w:r>
              <w:rPr>
                <w:rFonts w:hint="eastAsia" w:ascii="楷体" w:hAnsi="楷体" w:eastAsia="楷体"/>
                <w:sz w:val="24"/>
                <w:szCs w:val="24"/>
              </w:rPr>
              <w:t>雷  琳</w:t>
            </w:r>
          </w:p>
          <w:p>
            <w:pPr>
              <w:tabs>
                <w:tab w:val="left" w:pos="551"/>
              </w:tabs>
              <w:jc w:val="center"/>
              <w:rPr>
                <w:rFonts w:ascii="楷体" w:hAnsi="楷体" w:eastAsia="楷体"/>
                <w:sz w:val="24"/>
                <w:szCs w:val="24"/>
              </w:rPr>
            </w:pPr>
            <w:r>
              <w:rPr>
                <w:rFonts w:hint="eastAsia" w:ascii="楷体" w:hAnsi="楷体" w:eastAsia="楷体"/>
                <w:sz w:val="24"/>
                <w:szCs w:val="24"/>
              </w:rPr>
              <w:t>王建华</w:t>
            </w:r>
          </w:p>
        </w:tc>
        <w:tc>
          <w:tcPr>
            <w:tcW w:w="646" w:type="dxa"/>
            <w:tcBorders>
              <w:top w:val="single" w:color="auto" w:sz="4" w:space="0"/>
              <w:left w:val="single" w:color="auto" w:sz="4" w:space="0"/>
              <w:bottom w:val="single" w:color="auto" w:sz="4" w:space="0"/>
              <w:right w:val="single" w:color="auto" w:sz="4" w:space="0"/>
            </w:tcBorders>
            <w:vAlign w:val="center"/>
          </w:tcPr>
          <w:p>
            <w:pPr>
              <w:rPr>
                <w:rFonts w:ascii="楷体" w:hAnsi="楷体" w:eastAsia="楷体"/>
                <w:sz w:val="24"/>
                <w:szCs w:val="24"/>
              </w:rPr>
            </w:pPr>
          </w:p>
          <w:p>
            <w:pPr>
              <w:rPr>
                <w:rFonts w:ascii="楷体" w:hAnsi="楷体" w:eastAsia="楷体"/>
                <w:sz w:val="24"/>
                <w:szCs w:val="24"/>
              </w:rPr>
            </w:pPr>
          </w:p>
        </w:tc>
        <w:tc>
          <w:tcPr>
            <w:tcW w:w="1928" w:type="dxa"/>
            <w:tcBorders>
              <w:top w:val="single" w:color="auto" w:sz="4" w:space="0"/>
              <w:left w:val="single" w:color="auto" w:sz="4" w:space="0"/>
              <w:bottom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①1001英语、1002俄语、1003日语任选其一</w:t>
            </w:r>
          </w:p>
          <w:p>
            <w:pPr>
              <w:rPr>
                <w:rFonts w:ascii="楷体" w:hAnsi="楷体" w:eastAsia="楷体"/>
                <w:sz w:val="24"/>
                <w:szCs w:val="24"/>
              </w:rPr>
            </w:pPr>
            <w:r>
              <w:rPr>
                <w:rFonts w:hint="eastAsia" w:ascii="楷体" w:hAnsi="楷体" w:eastAsia="楷体"/>
                <w:sz w:val="24"/>
                <w:szCs w:val="24"/>
              </w:rPr>
              <w:t>②2001马克思主义理论</w:t>
            </w:r>
          </w:p>
          <w:p>
            <w:pPr>
              <w:rPr>
                <w:rFonts w:ascii="楷体" w:hAnsi="楷体" w:eastAsia="楷体"/>
                <w:sz w:val="24"/>
                <w:szCs w:val="24"/>
              </w:rPr>
            </w:pPr>
            <w:r>
              <w:rPr>
                <w:rFonts w:hint="eastAsia" w:ascii="楷体" w:hAnsi="楷体" w:eastAsia="楷体"/>
                <w:sz w:val="24"/>
                <w:szCs w:val="24"/>
              </w:rPr>
              <w:t>③3002习近平新时代中国特色社会主义思想</w:t>
            </w:r>
          </w:p>
        </w:tc>
        <w:tc>
          <w:tcPr>
            <w:tcW w:w="2265" w:type="dxa"/>
            <w:tcBorders>
              <w:top w:val="single" w:color="auto" w:sz="4" w:space="0"/>
              <w:left w:val="single" w:color="auto" w:sz="4" w:space="0"/>
              <w:bottom w:val="single" w:color="auto" w:sz="4" w:space="0"/>
            </w:tcBorders>
            <w:vAlign w:val="center"/>
          </w:tcPr>
          <w:p>
            <w:pPr>
              <w:jc w:val="left"/>
              <w:rPr>
                <w:rFonts w:ascii="楷体" w:hAnsi="楷体" w:eastAsia="楷体"/>
                <w:sz w:val="24"/>
                <w:szCs w:val="24"/>
              </w:rPr>
            </w:pPr>
            <w:r>
              <w:rPr>
                <w:rFonts w:hint="eastAsia" w:ascii="楷体" w:hAnsi="楷体" w:eastAsia="楷体"/>
                <w:sz w:val="24"/>
                <w:szCs w:val="24"/>
              </w:rPr>
              <w:t>1.外语应用能力；</w:t>
            </w:r>
          </w:p>
          <w:p>
            <w:pPr>
              <w:jc w:val="left"/>
              <w:rPr>
                <w:rFonts w:ascii="楷体" w:hAnsi="楷体" w:eastAsia="楷体"/>
                <w:sz w:val="24"/>
                <w:szCs w:val="24"/>
              </w:rPr>
            </w:pPr>
            <w:r>
              <w:rPr>
                <w:rFonts w:hint="eastAsia" w:ascii="楷体" w:hAnsi="楷体" w:eastAsia="楷体"/>
                <w:sz w:val="24"/>
                <w:szCs w:val="24"/>
              </w:rPr>
              <w:t>2.专业综合面试（思想政治考核、专业能力、科学研究能力、创新思维能力、综合素质等）。</w:t>
            </w:r>
          </w:p>
        </w:tc>
        <w:tc>
          <w:tcPr>
            <w:tcW w:w="1878" w:type="dxa"/>
            <w:vAlign w:val="center"/>
          </w:tcPr>
          <w:p>
            <w:pPr>
              <w:widowControl/>
              <w:jc w:val="left"/>
              <w:rPr>
                <w:rFonts w:ascii="楷体" w:hAnsi="楷体" w:eastAsia="楷体"/>
                <w:sz w:val="24"/>
                <w:szCs w:val="24"/>
              </w:rPr>
            </w:pPr>
            <w:r>
              <w:rPr>
                <w:rFonts w:hint="eastAsia" w:ascii="楷体" w:hAnsi="楷体" w:eastAsia="楷体"/>
                <w:sz w:val="24"/>
                <w:szCs w:val="24"/>
              </w:rPr>
              <w:t>1.科学社会主义理论与实践</w:t>
            </w:r>
          </w:p>
          <w:p>
            <w:pPr>
              <w:widowControl/>
              <w:jc w:val="left"/>
              <w:rPr>
                <w:rFonts w:ascii="楷体" w:hAnsi="楷体" w:eastAsia="楷体"/>
                <w:sz w:val="24"/>
                <w:szCs w:val="24"/>
              </w:rPr>
            </w:pPr>
            <w:r>
              <w:rPr>
                <w:rFonts w:hint="eastAsia" w:ascii="楷体" w:hAnsi="楷体" w:eastAsia="楷体"/>
                <w:sz w:val="24"/>
                <w:szCs w:val="24"/>
              </w:rPr>
              <w:t>2.马克思主义中国化历史进程</w:t>
            </w:r>
          </w:p>
          <w:p>
            <w:pPr>
              <w:widowControl/>
              <w:jc w:val="left"/>
              <w:rPr>
                <w:rFonts w:ascii="楷体" w:hAnsi="楷体" w:eastAsia="楷体"/>
                <w:sz w:val="24"/>
                <w:szCs w:val="24"/>
              </w:rPr>
            </w:pPr>
            <w:r>
              <w:rPr>
                <w:rFonts w:hint="eastAsia" w:ascii="楷体" w:hAnsi="楷体" w:eastAsia="楷体"/>
                <w:sz w:val="24"/>
                <w:szCs w:val="24"/>
              </w:rPr>
              <w:t>3.中国特色社会主义理论与实践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8" w:hRule="atLeast"/>
          <w:jc w:val="center"/>
        </w:trPr>
        <w:tc>
          <w:tcPr>
            <w:tcW w:w="1971" w:type="dxa"/>
            <w:tcBorders>
              <w:top w:val="single" w:color="auto" w:sz="4" w:space="0"/>
              <w:bottom w:val="single" w:color="auto" w:sz="4" w:space="0"/>
              <w:right w:val="single" w:color="auto" w:sz="4" w:space="0"/>
            </w:tcBorders>
            <w:vAlign w:val="center"/>
          </w:tcPr>
          <w:p>
            <w:pPr>
              <w:rPr>
                <w:rFonts w:ascii="楷体" w:hAnsi="楷体" w:eastAsia="楷体"/>
                <w:b/>
                <w:bCs/>
                <w:sz w:val="24"/>
                <w:szCs w:val="24"/>
              </w:rPr>
            </w:pPr>
            <w:r>
              <w:rPr>
                <w:rFonts w:hint="eastAsia" w:ascii="楷体" w:hAnsi="楷体" w:eastAsia="楷体"/>
                <w:b/>
                <w:bCs/>
                <w:sz w:val="24"/>
                <w:szCs w:val="24"/>
              </w:rPr>
              <w:t>030505思想政治教育</w:t>
            </w:r>
          </w:p>
        </w:tc>
        <w:tc>
          <w:tcPr>
            <w:tcW w:w="1386" w:type="dxa"/>
            <w:tcBorders>
              <w:top w:val="single" w:color="auto" w:sz="4" w:space="0"/>
              <w:left w:val="single" w:color="auto" w:sz="4" w:space="0"/>
              <w:bottom w:val="single" w:color="auto" w:sz="4" w:space="0"/>
              <w:right w:val="single" w:color="auto" w:sz="4" w:space="0"/>
            </w:tcBorders>
            <w:vAlign w:val="center"/>
          </w:tcPr>
          <w:p>
            <w:pPr>
              <w:tabs>
                <w:tab w:val="left" w:pos="551"/>
              </w:tabs>
              <w:jc w:val="center"/>
              <w:rPr>
                <w:rFonts w:ascii="楷体" w:hAnsi="楷体" w:eastAsia="楷体"/>
                <w:sz w:val="24"/>
                <w:szCs w:val="24"/>
              </w:rPr>
            </w:pPr>
            <w:r>
              <w:rPr>
                <w:rFonts w:hint="eastAsia" w:ascii="楷体" w:hAnsi="楷体" w:eastAsia="楷体"/>
                <w:sz w:val="24"/>
                <w:szCs w:val="24"/>
              </w:rPr>
              <w:t>孙秀玲</w:t>
            </w:r>
          </w:p>
          <w:p>
            <w:pPr>
              <w:tabs>
                <w:tab w:val="left" w:pos="551"/>
              </w:tabs>
              <w:jc w:val="center"/>
              <w:rPr>
                <w:rFonts w:ascii="楷体" w:hAnsi="楷体" w:eastAsia="楷体"/>
                <w:sz w:val="24"/>
                <w:szCs w:val="24"/>
              </w:rPr>
            </w:pPr>
            <w:r>
              <w:rPr>
                <w:rFonts w:hint="eastAsia" w:ascii="楷体" w:hAnsi="楷体" w:eastAsia="楷体"/>
                <w:sz w:val="24"/>
                <w:szCs w:val="24"/>
              </w:rPr>
              <w:t>于祥成</w:t>
            </w:r>
          </w:p>
          <w:p>
            <w:pPr>
              <w:tabs>
                <w:tab w:val="left" w:pos="551"/>
              </w:tabs>
              <w:jc w:val="center"/>
              <w:rPr>
                <w:rFonts w:ascii="楷体" w:hAnsi="楷体" w:eastAsia="楷体"/>
                <w:sz w:val="24"/>
                <w:szCs w:val="24"/>
              </w:rPr>
            </w:pPr>
            <w:r>
              <w:rPr>
                <w:rFonts w:hint="eastAsia" w:ascii="楷体" w:hAnsi="楷体" w:eastAsia="楷体"/>
                <w:sz w:val="24"/>
                <w:szCs w:val="24"/>
              </w:rPr>
              <w:t>周月华</w:t>
            </w:r>
          </w:p>
          <w:p>
            <w:pPr>
              <w:tabs>
                <w:tab w:val="left" w:pos="551"/>
              </w:tabs>
              <w:jc w:val="center"/>
              <w:rPr>
                <w:rFonts w:ascii="楷体" w:hAnsi="楷体" w:eastAsia="楷体"/>
                <w:sz w:val="24"/>
                <w:szCs w:val="24"/>
              </w:rPr>
            </w:pPr>
            <w:r>
              <w:rPr>
                <w:rFonts w:hint="eastAsia" w:ascii="楷体" w:hAnsi="楷体" w:eastAsia="楷体"/>
                <w:sz w:val="24"/>
                <w:szCs w:val="24"/>
              </w:rPr>
              <w:t>任新丽</w:t>
            </w:r>
          </w:p>
          <w:p>
            <w:pPr>
              <w:tabs>
                <w:tab w:val="left" w:pos="551"/>
              </w:tabs>
              <w:jc w:val="center"/>
              <w:rPr>
                <w:rFonts w:ascii="楷体" w:hAnsi="楷体" w:eastAsia="楷体"/>
                <w:sz w:val="24"/>
                <w:szCs w:val="24"/>
              </w:rPr>
            </w:pPr>
            <w:r>
              <w:rPr>
                <w:rFonts w:hint="eastAsia" w:ascii="楷体" w:hAnsi="楷体" w:eastAsia="楷体"/>
                <w:sz w:val="24"/>
                <w:szCs w:val="24"/>
              </w:rPr>
              <w:t>彭无情</w:t>
            </w:r>
          </w:p>
          <w:p>
            <w:pPr>
              <w:tabs>
                <w:tab w:val="left" w:pos="551"/>
              </w:tabs>
              <w:jc w:val="center"/>
              <w:rPr>
                <w:rFonts w:ascii="楷体" w:hAnsi="楷体" w:eastAsia="楷体"/>
                <w:sz w:val="24"/>
                <w:szCs w:val="24"/>
              </w:rPr>
            </w:pPr>
            <w:r>
              <w:rPr>
                <w:rFonts w:hint="eastAsia" w:ascii="楷体" w:hAnsi="楷体" w:eastAsia="楷体"/>
                <w:sz w:val="24"/>
                <w:szCs w:val="24"/>
              </w:rPr>
              <w:t>张秀红</w:t>
            </w:r>
          </w:p>
          <w:p>
            <w:pPr>
              <w:tabs>
                <w:tab w:val="left" w:pos="551"/>
              </w:tabs>
              <w:jc w:val="center"/>
              <w:rPr>
                <w:rFonts w:ascii="楷体" w:hAnsi="楷体" w:eastAsia="楷体"/>
                <w:sz w:val="24"/>
                <w:szCs w:val="24"/>
              </w:rPr>
            </w:pPr>
            <w:r>
              <w:rPr>
                <w:rFonts w:hint="eastAsia" w:ascii="楷体" w:hAnsi="楷体" w:eastAsia="楷体"/>
                <w:sz w:val="24"/>
                <w:szCs w:val="24"/>
              </w:rPr>
              <w:t>宋新伟</w:t>
            </w:r>
          </w:p>
        </w:tc>
        <w:tc>
          <w:tcPr>
            <w:tcW w:w="646" w:type="dxa"/>
            <w:tcBorders>
              <w:top w:val="single" w:color="auto" w:sz="4" w:space="0"/>
              <w:left w:val="single" w:color="auto" w:sz="4" w:space="0"/>
              <w:bottom w:val="single" w:color="auto" w:sz="4" w:space="0"/>
              <w:right w:val="single" w:color="auto" w:sz="4" w:space="0"/>
            </w:tcBorders>
            <w:vAlign w:val="center"/>
          </w:tcPr>
          <w:p>
            <w:pPr>
              <w:rPr>
                <w:rFonts w:ascii="楷体" w:hAnsi="楷体" w:eastAsia="楷体"/>
                <w:sz w:val="24"/>
                <w:szCs w:val="24"/>
              </w:rPr>
            </w:pPr>
          </w:p>
        </w:tc>
        <w:tc>
          <w:tcPr>
            <w:tcW w:w="1928" w:type="dxa"/>
            <w:tcBorders>
              <w:top w:val="single" w:color="auto" w:sz="4" w:space="0"/>
              <w:left w:val="single" w:color="auto" w:sz="4" w:space="0"/>
              <w:bottom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①</w:t>
            </w:r>
            <w:r>
              <w:rPr>
                <w:rFonts w:ascii="楷体" w:hAnsi="楷体" w:eastAsia="楷体"/>
                <w:sz w:val="24"/>
                <w:szCs w:val="24"/>
              </w:rPr>
              <w:t>1001</w:t>
            </w:r>
            <w:r>
              <w:rPr>
                <w:rFonts w:hint="eastAsia" w:ascii="楷体" w:hAnsi="楷体" w:eastAsia="楷体"/>
                <w:sz w:val="24"/>
                <w:szCs w:val="24"/>
              </w:rPr>
              <w:t>英语、</w:t>
            </w:r>
            <w:r>
              <w:rPr>
                <w:rFonts w:ascii="楷体" w:hAnsi="楷体" w:eastAsia="楷体"/>
                <w:sz w:val="24"/>
                <w:szCs w:val="24"/>
              </w:rPr>
              <w:t>1002</w:t>
            </w:r>
            <w:r>
              <w:rPr>
                <w:rFonts w:hint="eastAsia" w:ascii="楷体" w:hAnsi="楷体" w:eastAsia="楷体"/>
                <w:sz w:val="24"/>
                <w:szCs w:val="24"/>
              </w:rPr>
              <w:t>俄语、</w:t>
            </w:r>
            <w:r>
              <w:rPr>
                <w:rFonts w:ascii="楷体" w:hAnsi="楷体" w:eastAsia="楷体"/>
                <w:sz w:val="24"/>
                <w:szCs w:val="24"/>
              </w:rPr>
              <w:t>1003</w:t>
            </w:r>
            <w:r>
              <w:rPr>
                <w:rFonts w:hint="eastAsia" w:ascii="楷体" w:hAnsi="楷体" w:eastAsia="楷体"/>
                <w:sz w:val="24"/>
                <w:szCs w:val="24"/>
              </w:rPr>
              <w:t>日语任选其一</w:t>
            </w:r>
          </w:p>
          <w:p>
            <w:pPr>
              <w:rPr>
                <w:rFonts w:ascii="楷体" w:hAnsi="楷体" w:eastAsia="楷体"/>
                <w:sz w:val="24"/>
                <w:szCs w:val="24"/>
              </w:rPr>
            </w:pPr>
            <w:r>
              <w:rPr>
                <w:rFonts w:hint="eastAsia" w:ascii="楷体" w:hAnsi="楷体" w:eastAsia="楷体"/>
                <w:sz w:val="24"/>
                <w:szCs w:val="24"/>
              </w:rPr>
              <w:t>②</w:t>
            </w:r>
            <w:r>
              <w:rPr>
                <w:rFonts w:ascii="楷体" w:hAnsi="楷体" w:eastAsia="楷体"/>
                <w:sz w:val="24"/>
                <w:szCs w:val="24"/>
              </w:rPr>
              <w:t>2001</w:t>
            </w:r>
            <w:r>
              <w:rPr>
                <w:rFonts w:hint="eastAsia" w:ascii="楷体" w:hAnsi="楷体" w:eastAsia="楷体"/>
                <w:sz w:val="24"/>
                <w:szCs w:val="24"/>
              </w:rPr>
              <w:t>马克思主义理论</w:t>
            </w:r>
          </w:p>
          <w:p>
            <w:pPr>
              <w:rPr>
                <w:rFonts w:ascii="楷体" w:hAnsi="楷体" w:eastAsia="楷体"/>
                <w:sz w:val="24"/>
                <w:szCs w:val="24"/>
              </w:rPr>
            </w:pPr>
            <w:r>
              <w:rPr>
                <w:rFonts w:hint="eastAsia" w:ascii="楷体" w:hAnsi="楷体" w:eastAsia="楷体"/>
                <w:sz w:val="24"/>
                <w:szCs w:val="24"/>
              </w:rPr>
              <w:t>③</w:t>
            </w:r>
            <w:r>
              <w:rPr>
                <w:rFonts w:ascii="楷体" w:hAnsi="楷体" w:eastAsia="楷体"/>
                <w:sz w:val="24"/>
                <w:szCs w:val="24"/>
              </w:rPr>
              <w:t>3003</w:t>
            </w:r>
            <w:r>
              <w:rPr>
                <w:rFonts w:hint="eastAsia" w:ascii="楷体" w:hAnsi="楷体" w:eastAsia="楷体"/>
                <w:sz w:val="24"/>
                <w:szCs w:val="24"/>
              </w:rPr>
              <w:t>思想政治教育论</w:t>
            </w:r>
          </w:p>
        </w:tc>
        <w:tc>
          <w:tcPr>
            <w:tcW w:w="2265" w:type="dxa"/>
            <w:tcBorders>
              <w:top w:val="single" w:color="auto" w:sz="4" w:space="0"/>
              <w:left w:val="single" w:color="auto" w:sz="4" w:space="0"/>
              <w:bottom w:val="single" w:color="auto" w:sz="4" w:space="0"/>
            </w:tcBorders>
            <w:vAlign w:val="center"/>
          </w:tcPr>
          <w:p>
            <w:pPr>
              <w:jc w:val="left"/>
              <w:rPr>
                <w:rFonts w:ascii="楷体" w:hAnsi="楷体" w:eastAsia="楷体"/>
                <w:sz w:val="24"/>
                <w:szCs w:val="24"/>
              </w:rPr>
            </w:pPr>
            <w:r>
              <w:rPr>
                <w:rFonts w:hint="eastAsia" w:ascii="楷体" w:hAnsi="楷体" w:eastAsia="楷体"/>
                <w:sz w:val="24"/>
                <w:szCs w:val="24"/>
              </w:rPr>
              <w:t>1.外语应用能力；</w:t>
            </w:r>
          </w:p>
          <w:p>
            <w:pPr>
              <w:jc w:val="left"/>
              <w:rPr>
                <w:rFonts w:ascii="楷体" w:hAnsi="楷体" w:eastAsia="楷体"/>
                <w:sz w:val="24"/>
                <w:szCs w:val="24"/>
              </w:rPr>
            </w:pPr>
            <w:r>
              <w:rPr>
                <w:rFonts w:hint="eastAsia" w:ascii="楷体" w:hAnsi="楷体" w:eastAsia="楷体"/>
                <w:sz w:val="24"/>
                <w:szCs w:val="24"/>
              </w:rPr>
              <w:t>2.专业综合面试（思想政治考核、专业能力、科学研究能力、创新思维能力、综合素质等）。</w:t>
            </w:r>
          </w:p>
        </w:tc>
        <w:tc>
          <w:tcPr>
            <w:tcW w:w="1878" w:type="dxa"/>
            <w:vAlign w:val="center"/>
          </w:tcPr>
          <w:p>
            <w:pPr>
              <w:widowControl/>
              <w:jc w:val="left"/>
              <w:rPr>
                <w:rFonts w:ascii="楷体" w:hAnsi="楷体" w:eastAsia="楷体"/>
                <w:sz w:val="24"/>
                <w:szCs w:val="24"/>
              </w:rPr>
            </w:pPr>
            <w:r>
              <w:rPr>
                <w:rFonts w:hint="eastAsia" w:ascii="楷体" w:hAnsi="楷体" w:eastAsia="楷体"/>
                <w:sz w:val="24"/>
                <w:szCs w:val="24"/>
              </w:rPr>
              <w:t>1.科学社会主义理论与实践</w:t>
            </w:r>
          </w:p>
          <w:p>
            <w:pPr>
              <w:jc w:val="left"/>
              <w:rPr>
                <w:rFonts w:ascii="楷体" w:hAnsi="楷体" w:eastAsia="楷体"/>
                <w:sz w:val="24"/>
                <w:szCs w:val="24"/>
              </w:rPr>
            </w:pPr>
            <w:r>
              <w:rPr>
                <w:rFonts w:hint="eastAsia" w:ascii="楷体" w:hAnsi="楷体" w:eastAsia="楷体"/>
                <w:sz w:val="24"/>
                <w:szCs w:val="24"/>
              </w:rPr>
              <w:t>2.思想政治教育理论与方法</w:t>
            </w:r>
          </w:p>
          <w:p>
            <w:pPr>
              <w:jc w:val="left"/>
              <w:rPr>
                <w:rFonts w:ascii="楷体" w:hAnsi="楷体" w:eastAsia="楷体"/>
                <w:sz w:val="24"/>
                <w:szCs w:val="24"/>
              </w:rPr>
            </w:pPr>
            <w:r>
              <w:rPr>
                <w:rFonts w:hint="eastAsia" w:ascii="楷体" w:hAnsi="楷体" w:eastAsia="楷体"/>
                <w:sz w:val="24"/>
                <w:szCs w:val="24"/>
              </w:rPr>
              <w:t xml:space="preserve">3.中国共产党思想政治教育史研究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971" w:type="dxa"/>
            <w:tcBorders>
              <w:top w:val="single" w:color="auto" w:sz="4" w:space="0"/>
              <w:bottom w:val="single" w:color="auto" w:sz="4" w:space="0"/>
              <w:right w:val="single" w:color="auto" w:sz="4" w:space="0"/>
            </w:tcBorders>
            <w:vAlign w:val="center"/>
          </w:tcPr>
          <w:p>
            <w:pPr>
              <w:rPr>
                <w:rFonts w:ascii="楷体" w:hAnsi="楷体" w:eastAsia="楷体"/>
                <w:b/>
                <w:bCs/>
                <w:sz w:val="24"/>
                <w:szCs w:val="24"/>
              </w:rPr>
            </w:pPr>
            <w:r>
              <w:rPr>
                <w:rFonts w:hint="eastAsia" w:ascii="楷体" w:hAnsi="楷体" w:eastAsia="楷体"/>
                <w:b/>
                <w:bCs/>
                <w:sz w:val="24"/>
                <w:szCs w:val="24"/>
              </w:rPr>
              <w:t>004教育科学学院</w:t>
            </w:r>
          </w:p>
        </w:tc>
        <w:tc>
          <w:tcPr>
            <w:tcW w:w="1386" w:type="dxa"/>
            <w:vMerge w:val="restart"/>
            <w:tcBorders>
              <w:top w:val="single" w:color="auto" w:sz="4" w:space="0"/>
              <w:left w:val="single" w:color="auto" w:sz="4" w:space="0"/>
              <w:right w:val="single" w:color="auto" w:sz="4" w:space="0"/>
            </w:tcBorders>
            <w:vAlign w:val="center"/>
          </w:tcPr>
          <w:p>
            <w:pPr>
              <w:tabs>
                <w:tab w:val="left" w:pos="551"/>
              </w:tabs>
              <w:jc w:val="center"/>
              <w:rPr>
                <w:rFonts w:ascii="楷体" w:hAnsi="楷体" w:eastAsia="楷体"/>
                <w:sz w:val="24"/>
                <w:szCs w:val="24"/>
              </w:rPr>
            </w:pPr>
            <w:r>
              <w:rPr>
                <w:rFonts w:hint="eastAsia" w:ascii="楷体" w:hAnsi="楷体" w:eastAsia="楷体"/>
                <w:sz w:val="24"/>
                <w:szCs w:val="24"/>
              </w:rPr>
              <w:t>待定</w:t>
            </w:r>
          </w:p>
        </w:tc>
        <w:tc>
          <w:tcPr>
            <w:tcW w:w="646" w:type="dxa"/>
            <w:vMerge w:val="restart"/>
            <w:tcBorders>
              <w:top w:val="single" w:color="auto" w:sz="4" w:space="0"/>
              <w:left w:val="single" w:color="auto" w:sz="4" w:space="0"/>
              <w:right w:val="single" w:color="auto" w:sz="4" w:space="0"/>
            </w:tcBorders>
            <w:vAlign w:val="center"/>
          </w:tcPr>
          <w:p>
            <w:pPr>
              <w:jc w:val="center"/>
              <w:rPr>
                <w:rFonts w:ascii="楷体" w:hAnsi="楷体" w:eastAsia="楷体"/>
                <w:sz w:val="24"/>
                <w:szCs w:val="24"/>
              </w:rPr>
            </w:pPr>
            <w:r>
              <w:rPr>
                <w:rFonts w:hint="eastAsia" w:ascii="楷体" w:hAnsi="楷体" w:eastAsia="楷体"/>
                <w:sz w:val="24"/>
                <w:szCs w:val="24"/>
              </w:rPr>
              <w:t>待定</w:t>
            </w:r>
          </w:p>
        </w:tc>
        <w:tc>
          <w:tcPr>
            <w:tcW w:w="1928" w:type="dxa"/>
            <w:vMerge w:val="restart"/>
            <w:tcBorders>
              <w:top w:val="single" w:color="auto" w:sz="4" w:space="0"/>
              <w:left w:val="single" w:color="auto" w:sz="4" w:space="0"/>
              <w:right w:val="single" w:color="auto" w:sz="4" w:space="0"/>
            </w:tcBorders>
            <w:vAlign w:val="center"/>
          </w:tcPr>
          <w:p>
            <w:pPr>
              <w:rPr>
                <w:rFonts w:ascii="楷体" w:hAnsi="楷体" w:eastAsia="楷体"/>
                <w:sz w:val="24"/>
                <w:szCs w:val="24"/>
              </w:rPr>
            </w:pPr>
          </w:p>
        </w:tc>
        <w:tc>
          <w:tcPr>
            <w:tcW w:w="2265" w:type="dxa"/>
            <w:vMerge w:val="restart"/>
            <w:tcBorders>
              <w:top w:val="single" w:color="auto" w:sz="4" w:space="0"/>
              <w:left w:val="single" w:color="auto" w:sz="4" w:space="0"/>
            </w:tcBorders>
            <w:vAlign w:val="center"/>
          </w:tcPr>
          <w:p>
            <w:pPr>
              <w:rPr>
                <w:rFonts w:ascii="楷体" w:hAnsi="楷体" w:eastAsia="楷体"/>
                <w:sz w:val="24"/>
                <w:szCs w:val="24"/>
              </w:rPr>
            </w:pPr>
          </w:p>
        </w:tc>
        <w:tc>
          <w:tcPr>
            <w:tcW w:w="1878" w:type="dxa"/>
            <w:vMerge w:val="restart"/>
            <w:vAlign w:val="center"/>
          </w:tcPr>
          <w:p>
            <w:pPr>
              <w:widowControl/>
              <w:jc w:val="left"/>
              <w:rPr>
                <w:rFonts w:ascii="楷体" w:hAnsi="楷体" w:eastAsia="楷体"/>
                <w:sz w:val="24"/>
                <w:szCs w:val="24"/>
              </w:rPr>
            </w:pPr>
            <w:r>
              <w:rPr>
                <w:rFonts w:hint="eastAsia" w:ascii="楷体" w:hAnsi="楷体" w:eastAsia="楷体"/>
                <w:b/>
                <w:bCs/>
                <w:sz w:val="24"/>
                <w:szCs w:val="24"/>
              </w:rPr>
              <w:t>教育学一级学科各专业均不招收同等学力考生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971" w:type="dxa"/>
            <w:tcBorders>
              <w:top w:val="single" w:color="auto" w:sz="4" w:space="0"/>
              <w:right w:val="single" w:color="auto" w:sz="4" w:space="0"/>
            </w:tcBorders>
            <w:vAlign w:val="center"/>
          </w:tcPr>
          <w:p>
            <w:pPr>
              <w:rPr>
                <w:rFonts w:ascii="楷体" w:hAnsi="楷体" w:eastAsia="楷体"/>
                <w:b/>
                <w:bCs/>
                <w:sz w:val="24"/>
                <w:szCs w:val="24"/>
              </w:rPr>
            </w:pPr>
            <w:r>
              <w:rPr>
                <w:rFonts w:hint="eastAsia" w:ascii="楷体" w:hAnsi="楷体" w:eastAsia="楷体"/>
                <w:b/>
                <w:bCs/>
                <w:sz w:val="24"/>
                <w:szCs w:val="24"/>
              </w:rPr>
              <w:t>0401 教育学</w:t>
            </w:r>
          </w:p>
        </w:tc>
        <w:tc>
          <w:tcPr>
            <w:tcW w:w="1386" w:type="dxa"/>
            <w:vMerge w:val="continue"/>
            <w:tcBorders>
              <w:top w:val="single" w:color="auto" w:sz="4" w:space="0"/>
              <w:left w:val="single" w:color="auto" w:sz="4" w:space="0"/>
              <w:right w:val="single" w:color="auto" w:sz="4" w:space="0"/>
            </w:tcBorders>
            <w:vAlign w:val="center"/>
          </w:tcPr>
          <w:p>
            <w:pPr>
              <w:tabs>
                <w:tab w:val="left" w:pos="551"/>
              </w:tabs>
              <w:jc w:val="center"/>
              <w:rPr>
                <w:rFonts w:ascii="楷体" w:hAnsi="楷体" w:eastAsia="楷体"/>
                <w:sz w:val="24"/>
                <w:szCs w:val="24"/>
              </w:rPr>
            </w:pPr>
          </w:p>
        </w:tc>
        <w:tc>
          <w:tcPr>
            <w:tcW w:w="646" w:type="dxa"/>
            <w:vMerge w:val="continue"/>
            <w:tcBorders>
              <w:top w:val="single" w:color="auto" w:sz="4" w:space="0"/>
              <w:left w:val="single" w:color="auto" w:sz="4" w:space="0"/>
              <w:right w:val="single" w:color="auto" w:sz="4" w:space="0"/>
            </w:tcBorders>
            <w:vAlign w:val="center"/>
          </w:tcPr>
          <w:p>
            <w:pPr>
              <w:rPr>
                <w:rFonts w:ascii="楷体" w:hAnsi="楷体" w:eastAsia="楷体"/>
                <w:sz w:val="24"/>
                <w:szCs w:val="24"/>
              </w:rPr>
            </w:pPr>
          </w:p>
        </w:tc>
        <w:tc>
          <w:tcPr>
            <w:tcW w:w="1928" w:type="dxa"/>
            <w:vMerge w:val="continue"/>
            <w:tcBorders>
              <w:top w:val="single" w:color="auto" w:sz="4" w:space="0"/>
              <w:left w:val="single" w:color="auto" w:sz="4" w:space="0"/>
              <w:right w:val="single" w:color="auto" w:sz="4" w:space="0"/>
            </w:tcBorders>
            <w:vAlign w:val="center"/>
          </w:tcPr>
          <w:p>
            <w:pPr>
              <w:rPr>
                <w:rFonts w:ascii="楷体" w:hAnsi="楷体" w:eastAsia="楷体"/>
                <w:sz w:val="24"/>
                <w:szCs w:val="24"/>
              </w:rPr>
            </w:pPr>
          </w:p>
        </w:tc>
        <w:tc>
          <w:tcPr>
            <w:tcW w:w="2265" w:type="dxa"/>
            <w:vMerge w:val="continue"/>
            <w:tcBorders>
              <w:left w:val="single" w:color="auto" w:sz="4" w:space="0"/>
            </w:tcBorders>
            <w:vAlign w:val="center"/>
          </w:tcPr>
          <w:p>
            <w:pPr>
              <w:rPr>
                <w:rFonts w:ascii="楷体" w:hAnsi="楷体" w:eastAsia="楷体"/>
                <w:sz w:val="24"/>
                <w:szCs w:val="24"/>
              </w:rPr>
            </w:pPr>
          </w:p>
        </w:tc>
        <w:tc>
          <w:tcPr>
            <w:tcW w:w="1878" w:type="dxa"/>
            <w:vMerge w:val="continue"/>
            <w:vAlign w:val="center"/>
          </w:tcPr>
          <w:p>
            <w:pPr>
              <w:widowControl/>
              <w:jc w:val="left"/>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1971" w:type="dxa"/>
            <w:tcBorders>
              <w:top w:val="single" w:color="auto" w:sz="4" w:space="0"/>
              <w:right w:val="single" w:color="auto" w:sz="4" w:space="0"/>
            </w:tcBorders>
            <w:vAlign w:val="center"/>
          </w:tcPr>
          <w:p>
            <w:pPr>
              <w:rPr>
                <w:rFonts w:ascii="楷体" w:hAnsi="楷体" w:eastAsia="楷体"/>
                <w:b/>
                <w:bCs/>
                <w:sz w:val="24"/>
                <w:szCs w:val="24"/>
              </w:rPr>
            </w:pPr>
            <w:r>
              <w:rPr>
                <w:rFonts w:hint="eastAsia" w:ascii="楷体" w:hAnsi="楷体" w:eastAsia="楷体"/>
                <w:b/>
                <w:bCs/>
                <w:sz w:val="24"/>
                <w:szCs w:val="24"/>
              </w:rPr>
              <w:t>040101教育学原理</w:t>
            </w:r>
          </w:p>
        </w:tc>
        <w:tc>
          <w:tcPr>
            <w:tcW w:w="1386" w:type="dxa"/>
            <w:tcBorders>
              <w:top w:val="single" w:color="auto" w:sz="4" w:space="0"/>
              <w:left w:val="single" w:color="auto" w:sz="4" w:space="0"/>
              <w:right w:val="single" w:color="auto" w:sz="4" w:space="0"/>
            </w:tcBorders>
            <w:vAlign w:val="center"/>
          </w:tcPr>
          <w:p>
            <w:pPr>
              <w:tabs>
                <w:tab w:val="left" w:pos="551"/>
              </w:tabs>
              <w:jc w:val="center"/>
              <w:rPr>
                <w:rFonts w:ascii="楷体" w:hAnsi="楷体" w:eastAsia="楷体"/>
                <w:sz w:val="24"/>
                <w:szCs w:val="24"/>
              </w:rPr>
            </w:pPr>
            <w:r>
              <w:rPr>
                <w:rFonts w:hint="eastAsia" w:ascii="楷体" w:hAnsi="楷体" w:eastAsia="楷体"/>
                <w:sz w:val="24"/>
                <w:szCs w:val="24"/>
              </w:rPr>
              <w:t>赵建梅</w:t>
            </w:r>
          </w:p>
          <w:p>
            <w:pPr>
              <w:tabs>
                <w:tab w:val="left" w:pos="551"/>
              </w:tabs>
              <w:jc w:val="center"/>
              <w:rPr>
                <w:rFonts w:ascii="楷体" w:hAnsi="楷体" w:eastAsia="楷体"/>
                <w:sz w:val="24"/>
                <w:szCs w:val="24"/>
              </w:rPr>
            </w:pPr>
            <w:r>
              <w:rPr>
                <w:rFonts w:hint="eastAsia" w:ascii="楷体" w:hAnsi="楷体" w:eastAsia="楷体"/>
                <w:sz w:val="24"/>
                <w:szCs w:val="24"/>
              </w:rPr>
              <w:t>孙钰华</w:t>
            </w:r>
          </w:p>
          <w:p>
            <w:pPr>
              <w:tabs>
                <w:tab w:val="left" w:pos="551"/>
              </w:tabs>
              <w:jc w:val="center"/>
              <w:rPr>
                <w:rFonts w:ascii="楷体" w:hAnsi="楷体" w:eastAsia="楷体"/>
                <w:sz w:val="24"/>
                <w:szCs w:val="24"/>
              </w:rPr>
            </w:pPr>
            <w:r>
              <w:rPr>
                <w:rFonts w:hint="eastAsia" w:ascii="楷体" w:hAnsi="楷体" w:eastAsia="楷体"/>
                <w:sz w:val="24"/>
                <w:szCs w:val="24"/>
              </w:rPr>
              <w:t>王阿舒</w:t>
            </w:r>
          </w:p>
          <w:p>
            <w:pPr>
              <w:tabs>
                <w:tab w:val="left" w:pos="551"/>
              </w:tabs>
              <w:jc w:val="center"/>
              <w:rPr>
                <w:rFonts w:ascii="楷体" w:hAnsi="楷体" w:eastAsia="楷体"/>
                <w:sz w:val="24"/>
                <w:szCs w:val="24"/>
              </w:rPr>
            </w:pPr>
            <w:r>
              <w:rPr>
                <w:rFonts w:hint="eastAsia" w:ascii="楷体" w:hAnsi="楷体" w:eastAsia="楷体"/>
                <w:sz w:val="24"/>
                <w:szCs w:val="24"/>
              </w:rPr>
              <w:t>毛  菊</w:t>
            </w:r>
          </w:p>
          <w:p>
            <w:pPr>
              <w:tabs>
                <w:tab w:val="left" w:pos="551"/>
              </w:tabs>
              <w:jc w:val="center"/>
              <w:rPr>
                <w:rFonts w:ascii="楷体" w:hAnsi="楷体" w:eastAsia="楷体"/>
                <w:sz w:val="24"/>
                <w:szCs w:val="24"/>
              </w:rPr>
            </w:pPr>
            <w:r>
              <w:rPr>
                <w:rFonts w:hint="eastAsia" w:ascii="楷体" w:hAnsi="楷体" w:eastAsia="楷体"/>
                <w:sz w:val="24"/>
                <w:szCs w:val="24"/>
              </w:rPr>
              <w:t>冯江英</w:t>
            </w:r>
          </w:p>
          <w:p>
            <w:pPr>
              <w:tabs>
                <w:tab w:val="left" w:pos="551"/>
              </w:tabs>
              <w:jc w:val="center"/>
              <w:rPr>
                <w:rFonts w:ascii="楷体" w:hAnsi="楷体" w:eastAsia="楷体"/>
                <w:sz w:val="24"/>
                <w:szCs w:val="24"/>
              </w:rPr>
            </w:pPr>
          </w:p>
        </w:tc>
        <w:tc>
          <w:tcPr>
            <w:tcW w:w="646" w:type="dxa"/>
            <w:tcBorders>
              <w:top w:val="single" w:color="auto" w:sz="4" w:space="0"/>
              <w:left w:val="single" w:color="auto" w:sz="4" w:space="0"/>
              <w:right w:val="single" w:color="auto" w:sz="4" w:space="0"/>
            </w:tcBorders>
            <w:vAlign w:val="center"/>
          </w:tcPr>
          <w:p>
            <w:pPr>
              <w:jc w:val="center"/>
              <w:rPr>
                <w:rFonts w:ascii="楷体" w:hAnsi="楷体" w:eastAsia="楷体"/>
                <w:sz w:val="24"/>
                <w:szCs w:val="24"/>
              </w:rPr>
            </w:pPr>
          </w:p>
        </w:tc>
        <w:tc>
          <w:tcPr>
            <w:tcW w:w="1928" w:type="dxa"/>
            <w:tcBorders>
              <w:top w:val="single" w:color="auto" w:sz="4" w:space="0"/>
              <w:left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①1001英语、1002俄语、1003日语任选一</w:t>
            </w:r>
          </w:p>
          <w:p>
            <w:pPr>
              <w:rPr>
                <w:rFonts w:ascii="楷体" w:hAnsi="楷体" w:eastAsia="楷体"/>
                <w:sz w:val="24"/>
                <w:szCs w:val="24"/>
              </w:rPr>
            </w:pPr>
            <w:r>
              <w:rPr>
                <w:rFonts w:hint="eastAsia" w:ascii="楷体" w:hAnsi="楷体" w:eastAsia="楷体"/>
                <w:sz w:val="24"/>
                <w:szCs w:val="24"/>
              </w:rPr>
              <w:t>②2002教育学原理</w:t>
            </w:r>
          </w:p>
          <w:p>
            <w:pPr>
              <w:rPr>
                <w:rFonts w:ascii="楷体" w:hAnsi="楷体" w:eastAsia="楷体"/>
                <w:sz w:val="24"/>
                <w:szCs w:val="24"/>
              </w:rPr>
            </w:pPr>
            <w:r>
              <w:rPr>
                <w:rFonts w:hint="eastAsia" w:ascii="楷体" w:hAnsi="楷体" w:eastAsia="楷体"/>
                <w:sz w:val="24"/>
                <w:szCs w:val="24"/>
              </w:rPr>
              <w:t>③3004中外教育史</w:t>
            </w:r>
          </w:p>
        </w:tc>
        <w:tc>
          <w:tcPr>
            <w:tcW w:w="2265" w:type="dxa"/>
            <w:tcBorders>
              <w:left w:val="single" w:color="auto" w:sz="4" w:space="0"/>
            </w:tcBorders>
            <w:vAlign w:val="center"/>
          </w:tcPr>
          <w:p>
            <w:pPr>
              <w:rPr>
                <w:rFonts w:ascii="楷体" w:hAnsi="楷体" w:eastAsia="楷体"/>
                <w:sz w:val="24"/>
                <w:szCs w:val="24"/>
              </w:rPr>
            </w:pPr>
            <w:r>
              <w:rPr>
                <w:rFonts w:hint="eastAsia" w:ascii="楷体" w:hAnsi="楷体" w:eastAsia="楷体"/>
                <w:sz w:val="24"/>
                <w:szCs w:val="24"/>
              </w:rPr>
              <w:t>1.外语应用能力</w:t>
            </w:r>
          </w:p>
          <w:p>
            <w:pPr>
              <w:rPr>
                <w:rFonts w:ascii="楷体" w:hAnsi="楷体" w:eastAsia="楷体"/>
                <w:sz w:val="24"/>
                <w:szCs w:val="24"/>
              </w:rPr>
            </w:pPr>
            <w:r>
              <w:rPr>
                <w:rFonts w:hint="eastAsia" w:ascii="楷体" w:hAnsi="楷体" w:eastAsia="楷体"/>
                <w:sz w:val="24"/>
                <w:szCs w:val="24"/>
              </w:rPr>
              <w:t>2.教育哲学</w:t>
            </w:r>
          </w:p>
          <w:p>
            <w:pPr>
              <w:rPr>
                <w:rFonts w:ascii="楷体" w:hAnsi="楷体" w:eastAsia="楷体"/>
                <w:sz w:val="24"/>
                <w:szCs w:val="24"/>
              </w:rPr>
            </w:pPr>
            <w:r>
              <w:rPr>
                <w:rFonts w:hint="eastAsia" w:ascii="楷体" w:hAnsi="楷体" w:eastAsia="楷体"/>
                <w:sz w:val="24"/>
                <w:szCs w:val="24"/>
              </w:rPr>
              <w:t>3.综合面试</w:t>
            </w:r>
          </w:p>
        </w:tc>
        <w:tc>
          <w:tcPr>
            <w:tcW w:w="1878" w:type="dxa"/>
            <w:vAlign w:val="center"/>
          </w:tcPr>
          <w:p>
            <w:pPr>
              <w:widowControl/>
              <w:jc w:val="left"/>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971" w:type="dxa"/>
            <w:tcBorders>
              <w:top w:val="single" w:color="auto" w:sz="4" w:space="0"/>
              <w:bottom w:val="single" w:color="auto" w:sz="4" w:space="0"/>
              <w:right w:val="single" w:color="auto" w:sz="4" w:space="0"/>
            </w:tcBorders>
            <w:vAlign w:val="center"/>
          </w:tcPr>
          <w:p>
            <w:pPr>
              <w:rPr>
                <w:rFonts w:ascii="楷体" w:hAnsi="楷体" w:eastAsia="楷体"/>
                <w:b/>
                <w:bCs/>
                <w:sz w:val="24"/>
                <w:szCs w:val="24"/>
              </w:rPr>
            </w:pPr>
            <w:r>
              <w:rPr>
                <w:rFonts w:hint="eastAsia" w:ascii="楷体" w:hAnsi="楷体" w:eastAsia="楷体"/>
                <w:b/>
                <w:bCs/>
                <w:sz w:val="24"/>
                <w:szCs w:val="24"/>
              </w:rPr>
              <w:t>040102课程与教学论</w:t>
            </w:r>
          </w:p>
        </w:tc>
        <w:tc>
          <w:tcPr>
            <w:tcW w:w="1386" w:type="dxa"/>
            <w:tcBorders>
              <w:top w:val="single" w:color="auto" w:sz="4" w:space="0"/>
              <w:left w:val="single" w:color="auto" w:sz="4" w:space="0"/>
              <w:bottom w:val="single" w:color="auto" w:sz="4" w:space="0"/>
              <w:right w:val="single" w:color="auto" w:sz="4" w:space="0"/>
            </w:tcBorders>
            <w:vAlign w:val="center"/>
          </w:tcPr>
          <w:p>
            <w:pPr>
              <w:tabs>
                <w:tab w:val="left" w:pos="551"/>
              </w:tabs>
              <w:jc w:val="center"/>
              <w:rPr>
                <w:rFonts w:ascii="楷体" w:hAnsi="楷体" w:eastAsia="楷体"/>
                <w:sz w:val="24"/>
                <w:szCs w:val="24"/>
              </w:rPr>
            </w:pPr>
          </w:p>
        </w:tc>
        <w:tc>
          <w:tcPr>
            <w:tcW w:w="646"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sz w:val="24"/>
                <w:szCs w:val="24"/>
              </w:rPr>
            </w:pPr>
          </w:p>
        </w:tc>
        <w:tc>
          <w:tcPr>
            <w:tcW w:w="1928" w:type="dxa"/>
            <w:tcBorders>
              <w:top w:val="single" w:color="auto" w:sz="4" w:space="0"/>
              <w:left w:val="single" w:color="auto" w:sz="4" w:space="0"/>
              <w:bottom w:val="single" w:color="auto" w:sz="4" w:space="0"/>
              <w:right w:val="single" w:color="auto" w:sz="4" w:space="0"/>
            </w:tcBorders>
            <w:vAlign w:val="center"/>
          </w:tcPr>
          <w:p>
            <w:pPr>
              <w:rPr>
                <w:rFonts w:ascii="楷体" w:hAnsi="楷体" w:eastAsia="楷体"/>
                <w:sz w:val="24"/>
                <w:szCs w:val="24"/>
              </w:rPr>
            </w:pPr>
          </w:p>
        </w:tc>
        <w:tc>
          <w:tcPr>
            <w:tcW w:w="2265" w:type="dxa"/>
            <w:tcBorders>
              <w:top w:val="single" w:color="auto" w:sz="4" w:space="0"/>
              <w:left w:val="single" w:color="auto" w:sz="4" w:space="0"/>
              <w:bottom w:val="single" w:color="auto" w:sz="4" w:space="0"/>
            </w:tcBorders>
            <w:vAlign w:val="center"/>
          </w:tcPr>
          <w:p>
            <w:pPr>
              <w:rPr>
                <w:rFonts w:ascii="楷体" w:hAnsi="楷体" w:eastAsia="楷体"/>
                <w:sz w:val="24"/>
                <w:szCs w:val="24"/>
              </w:rPr>
            </w:pPr>
          </w:p>
        </w:tc>
        <w:tc>
          <w:tcPr>
            <w:tcW w:w="1878" w:type="dxa"/>
            <w:vAlign w:val="center"/>
          </w:tcPr>
          <w:p>
            <w:pPr>
              <w:widowControl/>
              <w:jc w:val="left"/>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jc w:val="center"/>
        </w:trPr>
        <w:tc>
          <w:tcPr>
            <w:tcW w:w="1971" w:type="dxa"/>
            <w:tcBorders>
              <w:top w:val="single" w:color="auto" w:sz="4" w:space="0"/>
              <w:right w:val="single" w:color="auto" w:sz="4" w:space="0"/>
            </w:tcBorders>
            <w:vAlign w:val="center"/>
          </w:tcPr>
          <w:p>
            <w:pPr>
              <w:rPr>
                <w:rFonts w:ascii="楷体" w:hAnsi="楷体" w:eastAsia="楷体"/>
                <w:b/>
                <w:bCs/>
                <w:sz w:val="24"/>
                <w:szCs w:val="24"/>
              </w:rPr>
            </w:pPr>
            <w:r>
              <w:rPr>
                <w:rFonts w:hint="eastAsia" w:ascii="楷体" w:hAnsi="楷体" w:eastAsia="楷体"/>
                <w:b/>
                <w:bCs/>
                <w:sz w:val="24"/>
                <w:szCs w:val="24"/>
              </w:rPr>
              <w:t>01课程与教学基本理论</w:t>
            </w:r>
          </w:p>
          <w:p>
            <w:pPr>
              <w:rPr>
                <w:rFonts w:ascii="楷体" w:hAnsi="楷体" w:eastAsia="楷体"/>
                <w:b/>
                <w:bCs/>
                <w:sz w:val="24"/>
                <w:szCs w:val="24"/>
              </w:rPr>
            </w:pPr>
          </w:p>
        </w:tc>
        <w:tc>
          <w:tcPr>
            <w:tcW w:w="1386" w:type="dxa"/>
            <w:tcBorders>
              <w:top w:val="single" w:color="auto" w:sz="4" w:space="0"/>
              <w:left w:val="single" w:color="auto" w:sz="4" w:space="0"/>
              <w:right w:val="single" w:color="auto" w:sz="4" w:space="0"/>
            </w:tcBorders>
            <w:vAlign w:val="center"/>
          </w:tcPr>
          <w:p>
            <w:pPr>
              <w:tabs>
                <w:tab w:val="left" w:pos="551"/>
              </w:tabs>
              <w:jc w:val="center"/>
              <w:rPr>
                <w:rFonts w:ascii="楷体" w:hAnsi="楷体" w:eastAsia="楷体"/>
                <w:sz w:val="24"/>
                <w:szCs w:val="24"/>
              </w:rPr>
            </w:pPr>
            <w:r>
              <w:rPr>
                <w:rFonts w:hint="eastAsia" w:ascii="楷体" w:hAnsi="楷体" w:eastAsia="楷体"/>
                <w:sz w:val="24"/>
                <w:szCs w:val="24"/>
              </w:rPr>
              <w:t>程良宏</w:t>
            </w:r>
          </w:p>
          <w:p>
            <w:pPr>
              <w:tabs>
                <w:tab w:val="left" w:pos="551"/>
              </w:tabs>
              <w:jc w:val="center"/>
              <w:rPr>
                <w:rFonts w:ascii="楷体" w:hAnsi="楷体" w:eastAsia="楷体"/>
                <w:sz w:val="24"/>
                <w:szCs w:val="24"/>
              </w:rPr>
            </w:pPr>
            <w:r>
              <w:rPr>
                <w:rFonts w:hint="eastAsia" w:ascii="楷体" w:hAnsi="楷体" w:eastAsia="楷体"/>
                <w:sz w:val="24"/>
                <w:szCs w:val="24"/>
              </w:rPr>
              <w:t>孟凡丽</w:t>
            </w:r>
          </w:p>
          <w:p>
            <w:pPr>
              <w:tabs>
                <w:tab w:val="left" w:pos="551"/>
              </w:tabs>
              <w:jc w:val="center"/>
              <w:rPr>
                <w:rFonts w:ascii="楷体" w:hAnsi="楷体" w:eastAsia="楷体"/>
                <w:sz w:val="24"/>
                <w:szCs w:val="24"/>
              </w:rPr>
            </w:pPr>
            <w:r>
              <w:rPr>
                <w:rFonts w:hint="eastAsia" w:ascii="楷体" w:hAnsi="楷体" w:eastAsia="楷体"/>
                <w:sz w:val="24"/>
                <w:szCs w:val="24"/>
              </w:rPr>
              <w:t>张玉红</w:t>
            </w:r>
          </w:p>
        </w:tc>
        <w:tc>
          <w:tcPr>
            <w:tcW w:w="646" w:type="dxa"/>
            <w:vMerge w:val="restart"/>
            <w:tcBorders>
              <w:top w:val="single" w:color="auto" w:sz="4" w:space="0"/>
              <w:left w:val="single" w:color="auto" w:sz="4" w:space="0"/>
              <w:right w:val="single" w:color="auto" w:sz="4" w:space="0"/>
            </w:tcBorders>
            <w:vAlign w:val="center"/>
          </w:tcPr>
          <w:p>
            <w:pPr>
              <w:rPr>
                <w:rFonts w:ascii="楷体" w:hAnsi="楷体" w:eastAsia="楷体"/>
                <w:sz w:val="24"/>
                <w:szCs w:val="24"/>
              </w:rPr>
            </w:pPr>
          </w:p>
        </w:tc>
        <w:tc>
          <w:tcPr>
            <w:tcW w:w="1928" w:type="dxa"/>
            <w:vMerge w:val="restart"/>
            <w:tcBorders>
              <w:top w:val="single" w:color="auto" w:sz="4" w:space="0"/>
              <w:left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①1001英语、1002俄语、1003日语任选一</w:t>
            </w:r>
          </w:p>
          <w:p>
            <w:pPr>
              <w:rPr>
                <w:rFonts w:ascii="楷体" w:hAnsi="楷体" w:eastAsia="楷体"/>
                <w:sz w:val="24"/>
                <w:szCs w:val="24"/>
              </w:rPr>
            </w:pPr>
            <w:r>
              <w:rPr>
                <w:rFonts w:hint="eastAsia" w:ascii="楷体" w:hAnsi="楷体" w:eastAsia="楷体"/>
                <w:sz w:val="24"/>
                <w:szCs w:val="24"/>
              </w:rPr>
              <w:t>②2002教育学原理</w:t>
            </w:r>
          </w:p>
          <w:p>
            <w:pPr>
              <w:rPr>
                <w:rFonts w:ascii="楷体" w:hAnsi="楷体" w:eastAsia="楷体"/>
                <w:sz w:val="24"/>
                <w:szCs w:val="24"/>
              </w:rPr>
            </w:pPr>
            <w:r>
              <w:rPr>
                <w:rFonts w:hint="eastAsia" w:ascii="楷体" w:hAnsi="楷体" w:eastAsia="楷体"/>
                <w:sz w:val="24"/>
                <w:szCs w:val="24"/>
              </w:rPr>
              <w:t>③3005课程与教学论</w:t>
            </w:r>
            <w:r>
              <w:rPr>
                <w:rFonts w:ascii="楷体" w:hAnsi="楷体" w:eastAsia="楷体"/>
                <w:sz w:val="24"/>
                <w:szCs w:val="24"/>
              </w:rPr>
              <w:t xml:space="preserve"> </w:t>
            </w:r>
          </w:p>
        </w:tc>
        <w:tc>
          <w:tcPr>
            <w:tcW w:w="2265" w:type="dxa"/>
            <w:tcBorders>
              <w:top w:val="single" w:color="auto" w:sz="4" w:space="0"/>
              <w:left w:val="single" w:color="auto" w:sz="4" w:space="0"/>
            </w:tcBorders>
            <w:vAlign w:val="center"/>
          </w:tcPr>
          <w:p>
            <w:pPr>
              <w:rPr>
                <w:rFonts w:ascii="楷体" w:hAnsi="楷体" w:eastAsia="楷体"/>
                <w:sz w:val="24"/>
                <w:szCs w:val="24"/>
              </w:rPr>
            </w:pPr>
            <w:r>
              <w:rPr>
                <w:rFonts w:hint="eastAsia" w:ascii="楷体" w:hAnsi="楷体" w:eastAsia="楷体"/>
                <w:sz w:val="24"/>
                <w:szCs w:val="24"/>
              </w:rPr>
              <w:t>1.外语应用能力</w:t>
            </w:r>
          </w:p>
          <w:p>
            <w:pPr>
              <w:rPr>
                <w:rFonts w:ascii="楷体" w:hAnsi="楷体" w:eastAsia="楷体"/>
                <w:sz w:val="24"/>
                <w:szCs w:val="24"/>
              </w:rPr>
            </w:pPr>
            <w:r>
              <w:rPr>
                <w:rFonts w:hint="eastAsia" w:ascii="楷体" w:hAnsi="楷体" w:eastAsia="楷体"/>
                <w:sz w:val="24"/>
                <w:szCs w:val="24"/>
              </w:rPr>
              <w:t>2.教育哲学</w:t>
            </w:r>
          </w:p>
          <w:p>
            <w:pPr>
              <w:tabs>
                <w:tab w:val="left" w:pos="636"/>
              </w:tabs>
              <w:jc w:val="left"/>
              <w:rPr>
                <w:rFonts w:ascii="楷体" w:hAnsi="楷体" w:eastAsia="楷体"/>
                <w:sz w:val="24"/>
                <w:szCs w:val="24"/>
              </w:rPr>
            </w:pPr>
            <w:r>
              <w:rPr>
                <w:rFonts w:hint="eastAsia" w:ascii="楷体" w:hAnsi="楷体" w:eastAsia="楷体"/>
                <w:sz w:val="24"/>
                <w:szCs w:val="24"/>
              </w:rPr>
              <w:t>3.综合面试</w:t>
            </w:r>
          </w:p>
        </w:tc>
        <w:tc>
          <w:tcPr>
            <w:tcW w:w="1878" w:type="dxa"/>
            <w:vMerge w:val="restart"/>
            <w:vAlign w:val="center"/>
          </w:tcPr>
          <w:p>
            <w:pPr>
              <w:widowControl/>
              <w:jc w:val="left"/>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1971" w:type="dxa"/>
            <w:vMerge w:val="restart"/>
            <w:tcBorders>
              <w:top w:val="single" w:color="auto" w:sz="4" w:space="0"/>
              <w:right w:val="single" w:color="auto" w:sz="4" w:space="0"/>
            </w:tcBorders>
            <w:vAlign w:val="center"/>
          </w:tcPr>
          <w:p>
            <w:pPr>
              <w:rPr>
                <w:rFonts w:ascii="楷体" w:hAnsi="楷体" w:eastAsia="楷体"/>
                <w:b/>
                <w:bCs/>
                <w:sz w:val="24"/>
                <w:szCs w:val="24"/>
              </w:rPr>
            </w:pPr>
            <w:r>
              <w:rPr>
                <w:rFonts w:hint="eastAsia" w:ascii="楷体" w:hAnsi="楷体" w:eastAsia="楷体"/>
                <w:b/>
                <w:bCs/>
                <w:sz w:val="24"/>
                <w:szCs w:val="24"/>
              </w:rPr>
              <w:t>02学习心理</w:t>
            </w:r>
          </w:p>
        </w:tc>
        <w:tc>
          <w:tcPr>
            <w:tcW w:w="1386" w:type="dxa"/>
            <w:vMerge w:val="restart"/>
            <w:tcBorders>
              <w:left w:val="single" w:color="auto" w:sz="4" w:space="0"/>
              <w:right w:val="single" w:color="auto" w:sz="4" w:space="0"/>
            </w:tcBorders>
            <w:vAlign w:val="center"/>
          </w:tcPr>
          <w:p>
            <w:pPr>
              <w:tabs>
                <w:tab w:val="left" w:pos="551"/>
              </w:tabs>
              <w:jc w:val="center"/>
              <w:rPr>
                <w:rFonts w:ascii="楷体" w:hAnsi="楷体" w:eastAsia="楷体"/>
                <w:sz w:val="24"/>
                <w:szCs w:val="24"/>
              </w:rPr>
            </w:pPr>
            <w:r>
              <w:rPr>
                <w:rFonts w:hint="eastAsia" w:ascii="楷体" w:hAnsi="楷体" w:eastAsia="楷体"/>
                <w:sz w:val="24"/>
                <w:szCs w:val="24"/>
              </w:rPr>
              <w:t>闻素霞</w:t>
            </w:r>
          </w:p>
          <w:p>
            <w:pPr>
              <w:tabs>
                <w:tab w:val="left" w:pos="551"/>
              </w:tabs>
              <w:jc w:val="center"/>
              <w:rPr>
                <w:rFonts w:ascii="楷体" w:hAnsi="楷体" w:eastAsia="楷体"/>
                <w:szCs w:val="21"/>
              </w:rPr>
            </w:pPr>
            <w:r>
              <w:rPr>
                <w:rFonts w:hint="eastAsia" w:ascii="楷体" w:hAnsi="楷体" w:eastAsia="楷体"/>
                <w:sz w:val="24"/>
                <w:szCs w:val="24"/>
              </w:rPr>
              <w:t>买合甫来提·坎吉</w:t>
            </w:r>
          </w:p>
        </w:tc>
        <w:tc>
          <w:tcPr>
            <w:tcW w:w="646" w:type="dxa"/>
            <w:vMerge w:val="continue"/>
            <w:tcBorders>
              <w:left w:val="single" w:color="auto" w:sz="4" w:space="0"/>
              <w:right w:val="single" w:color="auto" w:sz="4" w:space="0"/>
            </w:tcBorders>
            <w:vAlign w:val="center"/>
          </w:tcPr>
          <w:p>
            <w:pPr>
              <w:rPr>
                <w:rFonts w:ascii="楷体" w:hAnsi="楷体" w:eastAsia="楷体"/>
                <w:sz w:val="24"/>
                <w:szCs w:val="24"/>
              </w:rPr>
            </w:pPr>
          </w:p>
        </w:tc>
        <w:tc>
          <w:tcPr>
            <w:tcW w:w="1928" w:type="dxa"/>
            <w:vMerge w:val="continue"/>
            <w:tcBorders>
              <w:left w:val="single" w:color="auto" w:sz="4" w:space="0"/>
              <w:right w:val="single" w:color="auto" w:sz="4" w:space="0"/>
            </w:tcBorders>
            <w:vAlign w:val="center"/>
          </w:tcPr>
          <w:p>
            <w:pPr>
              <w:rPr>
                <w:rFonts w:ascii="楷体" w:hAnsi="楷体" w:eastAsia="楷体"/>
                <w:sz w:val="24"/>
                <w:szCs w:val="24"/>
              </w:rPr>
            </w:pPr>
          </w:p>
        </w:tc>
        <w:tc>
          <w:tcPr>
            <w:tcW w:w="2265" w:type="dxa"/>
            <w:tcBorders>
              <w:left w:val="single" w:color="auto" w:sz="4" w:space="0"/>
            </w:tcBorders>
            <w:vAlign w:val="center"/>
          </w:tcPr>
          <w:p>
            <w:pPr>
              <w:rPr>
                <w:rFonts w:ascii="楷体" w:hAnsi="楷体" w:eastAsia="楷体"/>
                <w:sz w:val="24"/>
                <w:szCs w:val="24"/>
              </w:rPr>
            </w:pPr>
            <w:r>
              <w:rPr>
                <w:rFonts w:hint="eastAsia" w:ascii="楷体" w:hAnsi="楷体" w:eastAsia="楷体"/>
                <w:sz w:val="24"/>
                <w:szCs w:val="24"/>
              </w:rPr>
              <w:t>1.外语应用能力</w:t>
            </w:r>
          </w:p>
          <w:p>
            <w:pPr>
              <w:rPr>
                <w:rFonts w:ascii="楷体" w:hAnsi="楷体" w:eastAsia="楷体"/>
                <w:sz w:val="24"/>
                <w:szCs w:val="24"/>
              </w:rPr>
            </w:pPr>
            <w:r>
              <w:rPr>
                <w:rFonts w:hint="eastAsia" w:ascii="楷体" w:hAnsi="楷体" w:eastAsia="楷体"/>
                <w:sz w:val="24"/>
                <w:szCs w:val="24"/>
              </w:rPr>
              <w:t>2.教育心理学</w:t>
            </w:r>
          </w:p>
          <w:p>
            <w:pPr>
              <w:tabs>
                <w:tab w:val="left" w:pos="636"/>
              </w:tabs>
              <w:jc w:val="left"/>
              <w:rPr>
                <w:rFonts w:ascii="楷体" w:hAnsi="楷体" w:eastAsia="楷体"/>
                <w:sz w:val="24"/>
                <w:szCs w:val="24"/>
              </w:rPr>
            </w:pPr>
            <w:r>
              <w:rPr>
                <w:rFonts w:hint="eastAsia" w:ascii="楷体" w:hAnsi="楷体" w:eastAsia="楷体"/>
                <w:sz w:val="24"/>
                <w:szCs w:val="24"/>
              </w:rPr>
              <w:t>3.综合面试</w:t>
            </w:r>
          </w:p>
        </w:tc>
        <w:tc>
          <w:tcPr>
            <w:tcW w:w="1878" w:type="dxa"/>
            <w:vMerge w:val="continue"/>
            <w:vAlign w:val="center"/>
          </w:tcPr>
          <w:p>
            <w:pPr>
              <w:widowControl/>
              <w:jc w:val="left"/>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1" w:type="dxa"/>
            <w:vMerge w:val="continue"/>
            <w:tcBorders>
              <w:right w:val="single" w:color="auto" w:sz="4" w:space="0"/>
            </w:tcBorders>
            <w:vAlign w:val="center"/>
          </w:tcPr>
          <w:p>
            <w:pPr>
              <w:rPr>
                <w:rFonts w:ascii="楷体" w:hAnsi="楷体" w:eastAsia="楷体"/>
                <w:b/>
                <w:bCs/>
                <w:sz w:val="24"/>
                <w:szCs w:val="24"/>
              </w:rPr>
            </w:pPr>
          </w:p>
        </w:tc>
        <w:tc>
          <w:tcPr>
            <w:tcW w:w="1386" w:type="dxa"/>
            <w:vMerge w:val="continue"/>
            <w:tcBorders>
              <w:left w:val="single" w:color="auto" w:sz="4" w:space="0"/>
              <w:right w:val="single" w:color="auto" w:sz="4" w:space="0"/>
            </w:tcBorders>
            <w:vAlign w:val="center"/>
          </w:tcPr>
          <w:p>
            <w:pPr>
              <w:tabs>
                <w:tab w:val="left" w:pos="551"/>
              </w:tabs>
              <w:jc w:val="center"/>
              <w:rPr>
                <w:rFonts w:ascii="楷体" w:hAnsi="楷体" w:eastAsia="楷体"/>
                <w:sz w:val="24"/>
                <w:szCs w:val="24"/>
              </w:rPr>
            </w:pPr>
          </w:p>
        </w:tc>
        <w:tc>
          <w:tcPr>
            <w:tcW w:w="646" w:type="dxa"/>
            <w:vMerge w:val="continue"/>
            <w:tcBorders>
              <w:left w:val="single" w:color="auto" w:sz="4" w:space="0"/>
              <w:right w:val="single" w:color="auto" w:sz="4" w:space="0"/>
            </w:tcBorders>
            <w:vAlign w:val="center"/>
          </w:tcPr>
          <w:p>
            <w:pPr>
              <w:rPr>
                <w:rFonts w:ascii="楷体" w:hAnsi="楷体" w:eastAsia="楷体"/>
                <w:sz w:val="24"/>
                <w:szCs w:val="24"/>
              </w:rPr>
            </w:pPr>
          </w:p>
        </w:tc>
        <w:tc>
          <w:tcPr>
            <w:tcW w:w="1928" w:type="dxa"/>
            <w:vMerge w:val="continue"/>
            <w:tcBorders>
              <w:left w:val="single" w:color="auto" w:sz="4" w:space="0"/>
              <w:right w:val="single" w:color="auto" w:sz="4" w:space="0"/>
            </w:tcBorders>
            <w:vAlign w:val="center"/>
          </w:tcPr>
          <w:p>
            <w:pPr>
              <w:rPr>
                <w:rFonts w:ascii="楷体" w:hAnsi="楷体" w:eastAsia="楷体"/>
                <w:sz w:val="24"/>
                <w:szCs w:val="24"/>
              </w:rPr>
            </w:pPr>
          </w:p>
        </w:tc>
        <w:tc>
          <w:tcPr>
            <w:tcW w:w="2265" w:type="dxa"/>
            <w:vMerge w:val="restart"/>
            <w:tcBorders>
              <w:left w:val="single" w:color="auto" w:sz="4" w:space="0"/>
            </w:tcBorders>
            <w:vAlign w:val="center"/>
          </w:tcPr>
          <w:p>
            <w:pPr>
              <w:rPr>
                <w:rFonts w:ascii="楷体" w:hAnsi="楷体" w:eastAsia="楷体"/>
                <w:sz w:val="24"/>
                <w:szCs w:val="24"/>
              </w:rPr>
            </w:pPr>
            <w:r>
              <w:rPr>
                <w:rFonts w:hint="eastAsia" w:ascii="楷体" w:hAnsi="楷体" w:eastAsia="楷体"/>
                <w:sz w:val="24"/>
                <w:szCs w:val="24"/>
              </w:rPr>
              <w:t>1.外语应用能力</w:t>
            </w:r>
          </w:p>
          <w:p>
            <w:pPr>
              <w:rPr>
                <w:rFonts w:ascii="楷体" w:hAnsi="楷体" w:eastAsia="楷体"/>
                <w:sz w:val="24"/>
                <w:szCs w:val="24"/>
              </w:rPr>
            </w:pPr>
            <w:r>
              <w:rPr>
                <w:rFonts w:hint="eastAsia" w:ascii="楷体" w:hAnsi="楷体" w:eastAsia="楷体"/>
                <w:sz w:val="24"/>
                <w:szCs w:val="24"/>
              </w:rPr>
              <w:t>2.体育教学论</w:t>
            </w:r>
          </w:p>
          <w:p>
            <w:pPr>
              <w:tabs>
                <w:tab w:val="left" w:pos="636"/>
              </w:tabs>
              <w:jc w:val="left"/>
              <w:rPr>
                <w:rFonts w:ascii="楷体" w:hAnsi="楷体" w:eastAsia="楷体"/>
                <w:sz w:val="24"/>
                <w:szCs w:val="24"/>
              </w:rPr>
            </w:pPr>
            <w:r>
              <w:rPr>
                <w:rFonts w:hint="eastAsia" w:ascii="楷体" w:hAnsi="楷体" w:eastAsia="楷体"/>
                <w:sz w:val="24"/>
                <w:szCs w:val="24"/>
              </w:rPr>
              <w:t>3.综合面试</w:t>
            </w:r>
          </w:p>
        </w:tc>
        <w:tc>
          <w:tcPr>
            <w:tcW w:w="1878" w:type="dxa"/>
            <w:vMerge w:val="continue"/>
            <w:vAlign w:val="center"/>
          </w:tcPr>
          <w:p>
            <w:pPr>
              <w:widowControl/>
              <w:jc w:val="left"/>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971" w:type="dxa"/>
            <w:tcBorders>
              <w:top w:val="single" w:color="auto" w:sz="4" w:space="0"/>
              <w:right w:val="single" w:color="auto" w:sz="4" w:space="0"/>
            </w:tcBorders>
            <w:vAlign w:val="center"/>
          </w:tcPr>
          <w:p>
            <w:pPr>
              <w:rPr>
                <w:rFonts w:ascii="楷体" w:hAnsi="楷体" w:eastAsia="楷体"/>
                <w:b/>
                <w:bCs/>
                <w:sz w:val="24"/>
                <w:szCs w:val="24"/>
              </w:rPr>
            </w:pPr>
            <w:r>
              <w:rPr>
                <w:rFonts w:hint="eastAsia" w:ascii="楷体" w:hAnsi="楷体" w:eastAsia="楷体"/>
                <w:b/>
                <w:bCs/>
                <w:sz w:val="24"/>
                <w:szCs w:val="24"/>
              </w:rPr>
              <w:t>03体育课程与教学</w:t>
            </w:r>
          </w:p>
        </w:tc>
        <w:tc>
          <w:tcPr>
            <w:tcW w:w="1386" w:type="dxa"/>
            <w:tcBorders>
              <w:left w:val="single" w:color="auto" w:sz="4" w:space="0"/>
              <w:right w:val="single" w:color="auto" w:sz="4" w:space="0"/>
            </w:tcBorders>
            <w:vAlign w:val="center"/>
          </w:tcPr>
          <w:p>
            <w:pPr>
              <w:jc w:val="center"/>
              <w:rPr>
                <w:rFonts w:ascii="楷体" w:hAnsi="楷体" w:eastAsia="楷体"/>
                <w:b/>
                <w:bCs/>
                <w:sz w:val="24"/>
                <w:szCs w:val="24"/>
              </w:rPr>
            </w:pPr>
            <w:r>
              <w:rPr>
                <w:rFonts w:hint="eastAsia" w:ascii="楷体" w:hAnsi="楷体" w:eastAsia="楷体"/>
                <w:sz w:val="24"/>
                <w:szCs w:val="24"/>
              </w:rPr>
              <w:t>庞  辉</w:t>
            </w:r>
          </w:p>
        </w:tc>
        <w:tc>
          <w:tcPr>
            <w:tcW w:w="646" w:type="dxa"/>
            <w:vMerge w:val="continue"/>
            <w:tcBorders>
              <w:left w:val="single" w:color="auto" w:sz="4" w:space="0"/>
              <w:right w:val="single" w:color="auto" w:sz="4" w:space="0"/>
            </w:tcBorders>
            <w:vAlign w:val="center"/>
          </w:tcPr>
          <w:p>
            <w:pPr>
              <w:rPr>
                <w:rFonts w:ascii="楷体" w:hAnsi="楷体" w:eastAsia="楷体"/>
                <w:b/>
                <w:bCs/>
                <w:sz w:val="24"/>
                <w:szCs w:val="24"/>
              </w:rPr>
            </w:pPr>
          </w:p>
        </w:tc>
        <w:tc>
          <w:tcPr>
            <w:tcW w:w="1928" w:type="dxa"/>
            <w:vMerge w:val="continue"/>
            <w:tcBorders>
              <w:left w:val="single" w:color="auto" w:sz="4" w:space="0"/>
              <w:right w:val="single" w:color="auto" w:sz="4" w:space="0"/>
            </w:tcBorders>
            <w:vAlign w:val="center"/>
          </w:tcPr>
          <w:p>
            <w:pPr>
              <w:rPr>
                <w:rFonts w:ascii="楷体" w:hAnsi="楷体" w:eastAsia="楷体"/>
                <w:b/>
                <w:bCs/>
                <w:sz w:val="24"/>
                <w:szCs w:val="24"/>
              </w:rPr>
            </w:pPr>
          </w:p>
        </w:tc>
        <w:tc>
          <w:tcPr>
            <w:tcW w:w="2265" w:type="dxa"/>
            <w:vMerge w:val="continue"/>
            <w:tcBorders>
              <w:left w:val="single" w:color="auto" w:sz="4" w:space="0"/>
            </w:tcBorders>
            <w:vAlign w:val="center"/>
          </w:tcPr>
          <w:p>
            <w:pPr>
              <w:rPr>
                <w:rFonts w:ascii="楷体" w:hAnsi="楷体" w:eastAsia="楷体"/>
                <w:b/>
                <w:bCs/>
                <w:sz w:val="24"/>
                <w:szCs w:val="24"/>
              </w:rPr>
            </w:pPr>
          </w:p>
        </w:tc>
        <w:tc>
          <w:tcPr>
            <w:tcW w:w="1878" w:type="dxa"/>
            <w:vMerge w:val="continue"/>
            <w:vAlign w:val="center"/>
          </w:tcPr>
          <w:p>
            <w:pPr>
              <w:rPr>
                <w:rFonts w:ascii="楷体" w:hAnsi="楷体" w:eastAsia="楷体"/>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8" w:hRule="atLeast"/>
          <w:jc w:val="center"/>
        </w:trPr>
        <w:tc>
          <w:tcPr>
            <w:tcW w:w="1971" w:type="dxa"/>
            <w:tcBorders>
              <w:top w:val="single" w:color="auto" w:sz="4" w:space="0"/>
              <w:right w:val="single" w:color="auto" w:sz="4" w:space="0"/>
            </w:tcBorders>
            <w:vAlign w:val="center"/>
          </w:tcPr>
          <w:p>
            <w:pPr>
              <w:rPr>
                <w:rFonts w:ascii="楷体" w:hAnsi="楷体" w:eastAsia="楷体"/>
                <w:b/>
                <w:bCs/>
                <w:sz w:val="24"/>
                <w:szCs w:val="24"/>
              </w:rPr>
            </w:pPr>
            <w:r>
              <w:rPr>
                <w:rFonts w:hint="eastAsia" w:ascii="楷体" w:hAnsi="楷体" w:eastAsia="楷体"/>
                <w:b/>
                <w:bCs/>
                <w:sz w:val="24"/>
                <w:szCs w:val="24"/>
              </w:rPr>
              <w:t>040110教育技术学</w:t>
            </w:r>
          </w:p>
          <w:p>
            <w:pPr>
              <w:rPr>
                <w:rFonts w:ascii="楷体" w:hAnsi="楷体" w:eastAsia="楷体"/>
                <w:b/>
                <w:bCs/>
                <w:sz w:val="24"/>
                <w:szCs w:val="24"/>
              </w:rPr>
            </w:pPr>
          </w:p>
          <w:p>
            <w:pPr>
              <w:rPr>
                <w:rFonts w:ascii="楷体" w:hAnsi="楷体" w:eastAsia="楷体"/>
                <w:b/>
                <w:bCs/>
                <w:sz w:val="24"/>
                <w:szCs w:val="24"/>
              </w:rPr>
            </w:pPr>
          </w:p>
        </w:tc>
        <w:tc>
          <w:tcPr>
            <w:tcW w:w="1386" w:type="dxa"/>
            <w:tcBorders>
              <w:left w:val="single" w:color="auto" w:sz="4" w:space="0"/>
              <w:right w:val="single" w:color="auto" w:sz="4" w:space="0"/>
            </w:tcBorders>
            <w:vAlign w:val="center"/>
          </w:tcPr>
          <w:p>
            <w:pPr>
              <w:tabs>
                <w:tab w:val="left" w:pos="551"/>
              </w:tabs>
              <w:jc w:val="center"/>
              <w:rPr>
                <w:rFonts w:ascii="楷体" w:hAnsi="楷体" w:eastAsia="楷体"/>
                <w:sz w:val="24"/>
                <w:szCs w:val="24"/>
              </w:rPr>
            </w:pPr>
            <w:r>
              <w:rPr>
                <w:rFonts w:hint="eastAsia" w:ascii="楷体" w:hAnsi="楷体" w:eastAsia="楷体"/>
                <w:sz w:val="24"/>
                <w:szCs w:val="24"/>
              </w:rPr>
              <w:t>王  炜</w:t>
            </w:r>
          </w:p>
          <w:p>
            <w:pPr>
              <w:tabs>
                <w:tab w:val="left" w:pos="551"/>
              </w:tabs>
              <w:jc w:val="center"/>
              <w:rPr>
                <w:rFonts w:ascii="楷体" w:hAnsi="楷体" w:eastAsia="楷体"/>
                <w:sz w:val="24"/>
                <w:szCs w:val="24"/>
              </w:rPr>
            </w:pPr>
          </w:p>
        </w:tc>
        <w:tc>
          <w:tcPr>
            <w:tcW w:w="646" w:type="dxa"/>
            <w:tcBorders>
              <w:left w:val="single" w:color="auto" w:sz="4" w:space="0"/>
              <w:right w:val="single" w:color="auto" w:sz="4" w:space="0"/>
            </w:tcBorders>
            <w:vAlign w:val="center"/>
          </w:tcPr>
          <w:p>
            <w:pPr>
              <w:rPr>
                <w:rFonts w:ascii="楷体" w:hAnsi="楷体" w:eastAsia="楷体"/>
                <w:sz w:val="24"/>
                <w:szCs w:val="24"/>
              </w:rPr>
            </w:pPr>
          </w:p>
        </w:tc>
        <w:tc>
          <w:tcPr>
            <w:tcW w:w="1928" w:type="dxa"/>
            <w:tcBorders>
              <w:left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①</w:t>
            </w:r>
            <w:r>
              <w:rPr>
                <w:rFonts w:ascii="楷体" w:hAnsi="楷体" w:eastAsia="楷体"/>
                <w:sz w:val="24"/>
                <w:szCs w:val="24"/>
              </w:rPr>
              <w:t>1001</w:t>
            </w:r>
            <w:r>
              <w:rPr>
                <w:rFonts w:hint="eastAsia" w:ascii="楷体" w:hAnsi="楷体" w:eastAsia="楷体"/>
                <w:sz w:val="24"/>
                <w:szCs w:val="24"/>
              </w:rPr>
              <w:t>英语</w:t>
            </w:r>
          </w:p>
          <w:p>
            <w:pPr>
              <w:rPr>
                <w:rFonts w:ascii="楷体" w:hAnsi="楷体" w:eastAsia="楷体"/>
                <w:sz w:val="24"/>
                <w:szCs w:val="24"/>
              </w:rPr>
            </w:pPr>
            <w:r>
              <w:rPr>
                <w:rFonts w:hint="eastAsia" w:ascii="楷体" w:hAnsi="楷体" w:eastAsia="楷体"/>
                <w:sz w:val="24"/>
                <w:szCs w:val="24"/>
              </w:rPr>
              <w:t>②2002教育学原理</w:t>
            </w:r>
          </w:p>
          <w:p>
            <w:pPr>
              <w:rPr>
                <w:rFonts w:ascii="楷体" w:hAnsi="楷体" w:eastAsia="楷体"/>
                <w:sz w:val="24"/>
                <w:szCs w:val="24"/>
              </w:rPr>
            </w:pPr>
            <w:r>
              <w:rPr>
                <w:rFonts w:hint="eastAsia" w:ascii="楷体" w:hAnsi="楷体" w:eastAsia="楷体"/>
                <w:sz w:val="24"/>
                <w:szCs w:val="24"/>
              </w:rPr>
              <w:t>③3006教育技术原理与实践</w:t>
            </w:r>
          </w:p>
        </w:tc>
        <w:tc>
          <w:tcPr>
            <w:tcW w:w="2265" w:type="dxa"/>
            <w:tcBorders>
              <w:left w:val="single" w:color="auto" w:sz="4" w:space="0"/>
            </w:tcBorders>
            <w:vAlign w:val="center"/>
          </w:tcPr>
          <w:p>
            <w:pPr>
              <w:rPr>
                <w:rFonts w:ascii="楷体" w:hAnsi="楷体" w:eastAsia="楷体"/>
                <w:sz w:val="24"/>
                <w:szCs w:val="24"/>
              </w:rPr>
            </w:pPr>
            <w:r>
              <w:rPr>
                <w:rFonts w:hint="eastAsia" w:ascii="楷体" w:hAnsi="楷体" w:eastAsia="楷体"/>
                <w:sz w:val="24"/>
                <w:szCs w:val="24"/>
              </w:rPr>
              <w:t>1.英语应用能力</w:t>
            </w:r>
          </w:p>
          <w:p>
            <w:pPr>
              <w:rPr>
                <w:rFonts w:ascii="楷体" w:hAnsi="楷体" w:eastAsia="楷体"/>
                <w:sz w:val="24"/>
                <w:szCs w:val="24"/>
              </w:rPr>
            </w:pPr>
            <w:r>
              <w:rPr>
                <w:rFonts w:hint="eastAsia" w:ascii="楷体" w:hAnsi="楷体" w:eastAsia="楷体"/>
                <w:sz w:val="24"/>
                <w:szCs w:val="24"/>
              </w:rPr>
              <w:t>2.信息技术教育应用</w:t>
            </w:r>
          </w:p>
          <w:p>
            <w:pPr>
              <w:rPr>
                <w:rFonts w:ascii="楷体" w:hAnsi="楷体" w:eastAsia="楷体"/>
                <w:sz w:val="24"/>
                <w:szCs w:val="24"/>
              </w:rPr>
            </w:pPr>
            <w:r>
              <w:rPr>
                <w:rFonts w:hint="eastAsia" w:ascii="楷体" w:hAnsi="楷体" w:eastAsia="楷体"/>
                <w:sz w:val="24"/>
                <w:szCs w:val="24"/>
              </w:rPr>
              <w:t>3.综合面试</w:t>
            </w:r>
          </w:p>
        </w:tc>
        <w:tc>
          <w:tcPr>
            <w:tcW w:w="1878" w:type="dxa"/>
            <w:vAlign w:val="center"/>
          </w:tcPr>
          <w:p>
            <w:pPr>
              <w:widowControl/>
              <w:jc w:val="left"/>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71" w:type="dxa"/>
            <w:tcBorders>
              <w:top w:val="single" w:color="auto" w:sz="4" w:space="0"/>
              <w:right w:val="single" w:color="auto" w:sz="4" w:space="0"/>
            </w:tcBorders>
            <w:vAlign w:val="center"/>
          </w:tcPr>
          <w:p>
            <w:pPr>
              <w:rPr>
                <w:rFonts w:ascii="楷体" w:hAnsi="楷体" w:eastAsia="楷体"/>
                <w:b/>
                <w:bCs/>
                <w:sz w:val="24"/>
                <w:szCs w:val="24"/>
              </w:rPr>
            </w:pPr>
            <w:r>
              <w:rPr>
                <w:rFonts w:hint="eastAsia" w:ascii="楷体" w:hAnsi="楷体" w:eastAsia="楷体"/>
                <w:b/>
                <w:sz w:val="24"/>
                <w:szCs w:val="24"/>
              </w:rPr>
              <w:t>00</w:t>
            </w:r>
            <w:r>
              <w:rPr>
                <w:rFonts w:ascii="楷体" w:hAnsi="楷体" w:eastAsia="楷体"/>
                <w:b/>
                <w:sz w:val="24"/>
                <w:szCs w:val="24"/>
              </w:rPr>
              <w:t>5</w:t>
            </w:r>
            <w:r>
              <w:rPr>
                <w:rFonts w:hint="eastAsia" w:ascii="楷体" w:hAnsi="楷体" w:eastAsia="楷体"/>
                <w:b/>
                <w:sz w:val="24"/>
                <w:szCs w:val="24"/>
              </w:rPr>
              <w:t>历史</w:t>
            </w:r>
            <w:del w:id="0" w:author="小北" w:date="2021-03-24T19:55:06Z">
              <w:r>
                <w:rPr>
                  <w:rFonts w:hint="eastAsia" w:ascii="楷体" w:hAnsi="楷体" w:eastAsia="楷体"/>
                  <w:b/>
                  <w:sz w:val="24"/>
                  <w:szCs w:val="24"/>
                </w:rPr>
                <w:delText>学</w:delText>
              </w:r>
            </w:del>
            <w:r>
              <w:rPr>
                <w:rFonts w:hint="eastAsia" w:ascii="楷体" w:hAnsi="楷体" w:eastAsia="楷体"/>
                <w:b/>
                <w:sz w:val="24"/>
                <w:szCs w:val="24"/>
              </w:rPr>
              <w:t>与社会学</w:t>
            </w:r>
            <w:del w:id="1" w:author="小北" w:date="2021-03-24T19:55:09Z">
              <w:r>
                <w:rPr>
                  <w:rFonts w:hint="eastAsia" w:ascii="楷体" w:hAnsi="楷体" w:eastAsia="楷体"/>
                  <w:b/>
                  <w:sz w:val="24"/>
                  <w:szCs w:val="24"/>
                </w:rPr>
                <w:delText>学</w:delText>
              </w:r>
            </w:del>
            <w:r>
              <w:rPr>
                <w:rFonts w:hint="eastAsia" w:ascii="楷体" w:hAnsi="楷体" w:eastAsia="楷体"/>
                <w:b/>
                <w:sz w:val="24"/>
                <w:szCs w:val="24"/>
              </w:rPr>
              <w:t>院</w:t>
            </w:r>
          </w:p>
        </w:tc>
        <w:tc>
          <w:tcPr>
            <w:tcW w:w="1386" w:type="dxa"/>
            <w:vMerge w:val="restart"/>
            <w:tcBorders>
              <w:left w:val="single" w:color="auto" w:sz="4" w:space="0"/>
              <w:right w:val="single" w:color="auto" w:sz="4" w:space="0"/>
            </w:tcBorders>
            <w:vAlign w:val="center"/>
          </w:tcPr>
          <w:p>
            <w:pPr>
              <w:tabs>
                <w:tab w:val="left" w:pos="551"/>
              </w:tabs>
              <w:jc w:val="center"/>
              <w:rPr>
                <w:rFonts w:ascii="楷体" w:hAnsi="楷体" w:eastAsia="楷体"/>
                <w:sz w:val="24"/>
                <w:szCs w:val="24"/>
              </w:rPr>
            </w:pPr>
            <w:r>
              <w:rPr>
                <w:rFonts w:hint="eastAsia" w:ascii="楷体" w:hAnsi="楷体" w:eastAsia="楷体"/>
                <w:sz w:val="24"/>
                <w:szCs w:val="24"/>
              </w:rPr>
              <w:t>待定</w:t>
            </w:r>
          </w:p>
        </w:tc>
        <w:tc>
          <w:tcPr>
            <w:tcW w:w="646" w:type="dxa"/>
            <w:vMerge w:val="restart"/>
            <w:tcBorders>
              <w:left w:val="single" w:color="auto" w:sz="4" w:space="0"/>
              <w:right w:val="single" w:color="auto" w:sz="4" w:space="0"/>
            </w:tcBorders>
            <w:vAlign w:val="center"/>
          </w:tcPr>
          <w:p>
            <w:pPr>
              <w:jc w:val="center"/>
              <w:rPr>
                <w:rFonts w:ascii="楷体" w:hAnsi="楷体" w:eastAsia="楷体"/>
                <w:sz w:val="24"/>
                <w:szCs w:val="24"/>
              </w:rPr>
            </w:pPr>
            <w:r>
              <w:rPr>
                <w:rFonts w:hint="eastAsia" w:ascii="楷体" w:hAnsi="楷体" w:eastAsia="楷体"/>
                <w:sz w:val="24"/>
                <w:szCs w:val="24"/>
              </w:rPr>
              <w:t>待定</w:t>
            </w:r>
          </w:p>
        </w:tc>
        <w:tc>
          <w:tcPr>
            <w:tcW w:w="1928" w:type="dxa"/>
            <w:vMerge w:val="restart"/>
            <w:tcBorders>
              <w:left w:val="single" w:color="auto" w:sz="4" w:space="0"/>
              <w:right w:val="single" w:color="auto" w:sz="4" w:space="0"/>
            </w:tcBorders>
            <w:vAlign w:val="center"/>
          </w:tcPr>
          <w:p>
            <w:pPr>
              <w:rPr>
                <w:rFonts w:ascii="楷体" w:hAnsi="楷体" w:eastAsia="楷体"/>
                <w:b/>
                <w:w w:val="90"/>
                <w:sz w:val="24"/>
                <w:szCs w:val="24"/>
              </w:rPr>
            </w:pPr>
          </w:p>
          <w:p>
            <w:pPr>
              <w:rPr>
                <w:rFonts w:ascii="楷体" w:hAnsi="楷体" w:eastAsia="楷体"/>
                <w:sz w:val="24"/>
                <w:szCs w:val="24"/>
              </w:rPr>
            </w:pPr>
          </w:p>
        </w:tc>
        <w:tc>
          <w:tcPr>
            <w:tcW w:w="2265" w:type="dxa"/>
            <w:vMerge w:val="restart"/>
            <w:tcBorders>
              <w:left w:val="single" w:color="auto" w:sz="4" w:space="0"/>
            </w:tcBorders>
            <w:vAlign w:val="center"/>
          </w:tcPr>
          <w:p>
            <w:pPr>
              <w:rPr>
                <w:rFonts w:ascii="楷体" w:hAnsi="楷体" w:eastAsia="楷体"/>
                <w:b/>
                <w:sz w:val="24"/>
                <w:szCs w:val="24"/>
              </w:rPr>
            </w:pPr>
          </w:p>
          <w:p>
            <w:pPr>
              <w:ind w:firstLine="360" w:firstLineChars="150"/>
              <w:rPr>
                <w:rFonts w:ascii="楷体" w:hAnsi="楷体" w:eastAsia="楷体"/>
                <w:sz w:val="24"/>
                <w:szCs w:val="24"/>
              </w:rPr>
            </w:pPr>
          </w:p>
        </w:tc>
        <w:tc>
          <w:tcPr>
            <w:tcW w:w="1878" w:type="dxa"/>
            <w:vMerge w:val="restart"/>
            <w:vAlign w:val="center"/>
          </w:tcPr>
          <w:p>
            <w:pPr>
              <w:tabs>
                <w:tab w:val="left" w:pos="551"/>
              </w:tabs>
              <w:jc w:val="center"/>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971" w:type="dxa"/>
            <w:tcBorders>
              <w:top w:val="single" w:color="auto" w:sz="4" w:space="0"/>
              <w:right w:val="single" w:color="auto" w:sz="4" w:space="0"/>
            </w:tcBorders>
            <w:vAlign w:val="center"/>
          </w:tcPr>
          <w:p>
            <w:pPr>
              <w:rPr>
                <w:rFonts w:ascii="楷体" w:hAnsi="楷体" w:eastAsia="楷体"/>
                <w:b/>
                <w:sz w:val="24"/>
                <w:szCs w:val="24"/>
              </w:rPr>
            </w:pPr>
            <w:r>
              <w:rPr>
                <w:rFonts w:hint="eastAsia" w:ascii="楷体" w:hAnsi="楷体" w:eastAsia="楷体"/>
                <w:b/>
                <w:bCs/>
                <w:sz w:val="24"/>
                <w:szCs w:val="24"/>
              </w:rPr>
              <w:t>0304民族学</w:t>
            </w:r>
          </w:p>
        </w:tc>
        <w:tc>
          <w:tcPr>
            <w:tcW w:w="1386" w:type="dxa"/>
            <w:vMerge w:val="continue"/>
            <w:tcBorders>
              <w:left w:val="single" w:color="auto" w:sz="4" w:space="0"/>
              <w:right w:val="single" w:color="auto" w:sz="4" w:space="0"/>
            </w:tcBorders>
            <w:vAlign w:val="center"/>
          </w:tcPr>
          <w:p>
            <w:pPr>
              <w:tabs>
                <w:tab w:val="left" w:pos="551"/>
              </w:tabs>
              <w:jc w:val="center"/>
              <w:rPr>
                <w:rFonts w:ascii="楷体" w:hAnsi="楷体" w:eastAsia="楷体"/>
                <w:sz w:val="24"/>
                <w:szCs w:val="24"/>
              </w:rPr>
            </w:pPr>
          </w:p>
        </w:tc>
        <w:tc>
          <w:tcPr>
            <w:tcW w:w="646" w:type="dxa"/>
            <w:vMerge w:val="continue"/>
            <w:tcBorders>
              <w:left w:val="single" w:color="auto" w:sz="4" w:space="0"/>
              <w:right w:val="single" w:color="auto" w:sz="4" w:space="0"/>
            </w:tcBorders>
            <w:vAlign w:val="center"/>
          </w:tcPr>
          <w:p>
            <w:pPr>
              <w:rPr>
                <w:rFonts w:ascii="楷体" w:hAnsi="楷体" w:eastAsia="楷体"/>
                <w:sz w:val="24"/>
                <w:szCs w:val="24"/>
              </w:rPr>
            </w:pPr>
          </w:p>
        </w:tc>
        <w:tc>
          <w:tcPr>
            <w:tcW w:w="1928" w:type="dxa"/>
            <w:vMerge w:val="continue"/>
            <w:tcBorders>
              <w:left w:val="single" w:color="auto" w:sz="4" w:space="0"/>
              <w:right w:val="single" w:color="auto" w:sz="4" w:space="0"/>
            </w:tcBorders>
            <w:vAlign w:val="center"/>
          </w:tcPr>
          <w:p>
            <w:pPr>
              <w:rPr>
                <w:rFonts w:ascii="楷体" w:hAnsi="楷体" w:eastAsia="楷体"/>
                <w:sz w:val="24"/>
                <w:szCs w:val="24"/>
              </w:rPr>
            </w:pPr>
          </w:p>
        </w:tc>
        <w:tc>
          <w:tcPr>
            <w:tcW w:w="2265" w:type="dxa"/>
            <w:vMerge w:val="continue"/>
            <w:tcBorders>
              <w:left w:val="single" w:color="auto" w:sz="4" w:space="0"/>
            </w:tcBorders>
            <w:vAlign w:val="center"/>
          </w:tcPr>
          <w:p>
            <w:pPr>
              <w:rPr>
                <w:rFonts w:ascii="楷体" w:hAnsi="楷体" w:eastAsia="楷体"/>
                <w:sz w:val="24"/>
                <w:szCs w:val="24"/>
              </w:rPr>
            </w:pPr>
          </w:p>
        </w:tc>
        <w:tc>
          <w:tcPr>
            <w:tcW w:w="1878" w:type="dxa"/>
            <w:vMerge w:val="continue"/>
            <w:vAlign w:val="center"/>
          </w:tcPr>
          <w:p>
            <w:pPr>
              <w:widowControl/>
              <w:jc w:val="left"/>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0" w:hRule="atLeast"/>
          <w:jc w:val="center"/>
        </w:trPr>
        <w:tc>
          <w:tcPr>
            <w:tcW w:w="1971" w:type="dxa"/>
            <w:tcBorders>
              <w:top w:val="single" w:color="auto" w:sz="4" w:space="0"/>
              <w:right w:val="single" w:color="auto" w:sz="4" w:space="0"/>
            </w:tcBorders>
            <w:vAlign w:val="center"/>
          </w:tcPr>
          <w:p>
            <w:pPr>
              <w:rPr>
                <w:rFonts w:ascii="楷体" w:hAnsi="楷体" w:eastAsia="楷体"/>
                <w:b/>
                <w:sz w:val="24"/>
                <w:szCs w:val="24"/>
              </w:rPr>
            </w:pPr>
            <w:bookmarkStart w:id="0" w:name="_GoBack"/>
            <w:bookmarkEnd w:id="0"/>
          </w:p>
          <w:p>
            <w:pPr>
              <w:rPr>
                <w:rFonts w:ascii="楷体" w:hAnsi="楷体" w:eastAsia="楷体"/>
                <w:b/>
                <w:bCs/>
                <w:sz w:val="24"/>
                <w:szCs w:val="24"/>
              </w:rPr>
            </w:pPr>
            <w:r>
              <w:rPr>
                <w:rFonts w:hint="eastAsia" w:ascii="楷体" w:hAnsi="楷体" w:eastAsia="楷体"/>
                <w:b/>
                <w:sz w:val="24"/>
                <w:szCs w:val="24"/>
              </w:rPr>
              <w:t>030401民族学</w:t>
            </w:r>
          </w:p>
        </w:tc>
        <w:tc>
          <w:tcPr>
            <w:tcW w:w="1386" w:type="dxa"/>
            <w:tcBorders>
              <w:left w:val="single" w:color="auto" w:sz="4" w:space="0"/>
              <w:right w:val="single" w:color="auto" w:sz="4" w:space="0"/>
            </w:tcBorders>
            <w:vAlign w:val="center"/>
          </w:tcPr>
          <w:p>
            <w:pPr>
              <w:spacing w:line="360" w:lineRule="exact"/>
              <w:jc w:val="center"/>
              <w:rPr>
                <w:rFonts w:ascii="楷体" w:hAnsi="楷体" w:eastAsia="楷体"/>
                <w:sz w:val="24"/>
                <w:szCs w:val="24"/>
              </w:rPr>
            </w:pPr>
            <w:r>
              <w:rPr>
                <w:rFonts w:hint="eastAsia" w:ascii="楷体" w:hAnsi="楷体" w:eastAsia="楷体"/>
                <w:sz w:val="24"/>
                <w:szCs w:val="24"/>
              </w:rPr>
              <w:t>刘学堂</w:t>
            </w:r>
          </w:p>
          <w:p>
            <w:pPr>
              <w:spacing w:line="360" w:lineRule="exact"/>
              <w:jc w:val="center"/>
              <w:rPr>
                <w:rFonts w:ascii="楷体" w:hAnsi="楷体" w:eastAsia="楷体"/>
                <w:sz w:val="24"/>
                <w:szCs w:val="24"/>
              </w:rPr>
            </w:pPr>
            <w:r>
              <w:rPr>
                <w:rFonts w:hint="eastAsia" w:ascii="楷体" w:hAnsi="楷体" w:eastAsia="楷体"/>
                <w:sz w:val="24"/>
                <w:szCs w:val="24"/>
              </w:rPr>
              <w:t>关丙胜</w:t>
            </w:r>
          </w:p>
          <w:p>
            <w:pPr>
              <w:spacing w:line="360" w:lineRule="exact"/>
              <w:jc w:val="center"/>
              <w:rPr>
                <w:rFonts w:ascii="楷体" w:hAnsi="楷体" w:eastAsia="楷体"/>
                <w:sz w:val="24"/>
                <w:szCs w:val="24"/>
              </w:rPr>
            </w:pPr>
            <w:r>
              <w:rPr>
                <w:rFonts w:hint="eastAsia" w:ascii="楷体" w:hAnsi="楷体" w:eastAsia="楷体"/>
                <w:sz w:val="24"/>
                <w:szCs w:val="24"/>
              </w:rPr>
              <w:t>刘  明</w:t>
            </w:r>
          </w:p>
          <w:p>
            <w:pPr>
              <w:spacing w:line="360" w:lineRule="exact"/>
              <w:jc w:val="center"/>
              <w:rPr>
                <w:rFonts w:ascii="楷体" w:hAnsi="楷体" w:eastAsia="楷体"/>
                <w:sz w:val="24"/>
                <w:szCs w:val="24"/>
              </w:rPr>
            </w:pPr>
            <w:r>
              <w:rPr>
                <w:rFonts w:hint="eastAsia" w:ascii="楷体" w:hAnsi="楷体" w:eastAsia="楷体"/>
                <w:sz w:val="24"/>
                <w:szCs w:val="24"/>
              </w:rPr>
              <w:t>罗  意</w:t>
            </w:r>
          </w:p>
        </w:tc>
        <w:tc>
          <w:tcPr>
            <w:tcW w:w="646" w:type="dxa"/>
            <w:tcBorders>
              <w:left w:val="single" w:color="auto" w:sz="4" w:space="0"/>
              <w:right w:val="single" w:color="auto" w:sz="4" w:space="0"/>
            </w:tcBorders>
            <w:vAlign w:val="center"/>
          </w:tcPr>
          <w:p>
            <w:pPr>
              <w:jc w:val="center"/>
              <w:rPr>
                <w:rFonts w:ascii="楷体" w:hAnsi="楷体" w:eastAsia="楷体"/>
                <w:sz w:val="24"/>
                <w:szCs w:val="24"/>
              </w:rPr>
            </w:pPr>
          </w:p>
        </w:tc>
        <w:tc>
          <w:tcPr>
            <w:tcW w:w="1928" w:type="dxa"/>
            <w:tcBorders>
              <w:left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①1001英语、1002俄语、1003日语任选一</w:t>
            </w:r>
          </w:p>
          <w:p>
            <w:pPr>
              <w:rPr>
                <w:rFonts w:ascii="楷体" w:hAnsi="楷体" w:eastAsia="楷体"/>
                <w:sz w:val="24"/>
                <w:szCs w:val="24"/>
              </w:rPr>
            </w:pPr>
            <w:r>
              <w:rPr>
                <w:rFonts w:hint="eastAsia" w:ascii="楷体" w:hAnsi="楷体" w:eastAsia="楷体"/>
                <w:sz w:val="24"/>
                <w:szCs w:val="24"/>
              </w:rPr>
              <w:t>②2003民族学理论与方法</w:t>
            </w:r>
          </w:p>
          <w:p>
            <w:pPr>
              <w:rPr>
                <w:rFonts w:ascii="楷体" w:hAnsi="楷体" w:eastAsia="楷体"/>
                <w:sz w:val="24"/>
                <w:szCs w:val="24"/>
              </w:rPr>
            </w:pPr>
            <w:r>
              <w:rPr>
                <w:rFonts w:hint="eastAsia" w:ascii="楷体" w:hAnsi="楷体" w:eastAsia="楷体"/>
                <w:sz w:val="24"/>
                <w:szCs w:val="24"/>
              </w:rPr>
              <w:t>③3007西北民族文化</w:t>
            </w:r>
          </w:p>
        </w:tc>
        <w:tc>
          <w:tcPr>
            <w:tcW w:w="2265" w:type="dxa"/>
            <w:tcBorders>
              <w:left w:val="single" w:color="auto" w:sz="4" w:space="0"/>
            </w:tcBorders>
            <w:vAlign w:val="center"/>
          </w:tcPr>
          <w:p>
            <w:pPr>
              <w:rPr>
                <w:rFonts w:ascii="楷体" w:hAnsi="楷体" w:eastAsia="楷体"/>
                <w:sz w:val="24"/>
                <w:szCs w:val="24"/>
              </w:rPr>
            </w:pPr>
            <w:r>
              <w:rPr>
                <w:rFonts w:hint="eastAsia" w:ascii="楷体" w:hAnsi="楷体" w:eastAsia="楷体"/>
                <w:sz w:val="24"/>
                <w:szCs w:val="24"/>
              </w:rPr>
              <w:t>1.外语应用能力</w:t>
            </w:r>
          </w:p>
          <w:p>
            <w:pPr>
              <w:rPr>
                <w:rFonts w:ascii="楷体" w:hAnsi="楷体" w:eastAsia="楷体"/>
                <w:sz w:val="24"/>
                <w:szCs w:val="24"/>
              </w:rPr>
            </w:pPr>
            <w:r>
              <w:rPr>
                <w:rFonts w:hint="eastAsia" w:ascii="楷体" w:hAnsi="楷体" w:eastAsia="楷体"/>
                <w:sz w:val="24"/>
                <w:szCs w:val="24"/>
              </w:rPr>
              <w:t>2.民族志写作</w:t>
            </w:r>
          </w:p>
          <w:p>
            <w:pPr>
              <w:rPr>
                <w:rFonts w:ascii="楷体" w:hAnsi="楷体" w:eastAsia="楷体"/>
                <w:sz w:val="24"/>
                <w:szCs w:val="24"/>
              </w:rPr>
            </w:pPr>
            <w:r>
              <w:rPr>
                <w:rFonts w:hint="eastAsia" w:ascii="楷体" w:hAnsi="楷体" w:eastAsia="楷体"/>
                <w:sz w:val="24"/>
                <w:szCs w:val="24"/>
              </w:rPr>
              <w:t>3.综合面试</w:t>
            </w:r>
          </w:p>
        </w:tc>
        <w:tc>
          <w:tcPr>
            <w:tcW w:w="1878" w:type="dxa"/>
            <w:vAlign w:val="center"/>
          </w:tcPr>
          <w:p>
            <w:pPr>
              <w:rPr>
                <w:rFonts w:ascii="楷体" w:hAnsi="楷体" w:eastAsia="楷体"/>
                <w:sz w:val="24"/>
                <w:szCs w:val="24"/>
              </w:rPr>
            </w:pPr>
            <w:r>
              <w:rPr>
                <w:rFonts w:hint="eastAsia" w:ascii="楷体" w:hAnsi="楷体" w:eastAsia="楷体"/>
                <w:sz w:val="24"/>
                <w:szCs w:val="24"/>
              </w:rPr>
              <w:t>1.科学社会主义理论与实践</w:t>
            </w:r>
          </w:p>
          <w:p>
            <w:pPr>
              <w:rPr>
                <w:rFonts w:ascii="楷体" w:hAnsi="楷体" w:eastAsia="楷体"/>
                <w:sz w:val="24"/>
                <w:szCs w:val="24"/>
              </w:rPr>
            </w:pPr>
            <w:r>
              <w:rPr>
                <w:rFonts w:hint="eastAsia" w:ascii="楷体" w:hAnsi="楷体" w:eastAsia="楷体"/>
                <w:sz w:val="24"/>
                <w:szCs w:val="24"/>
              </w:rPr>
              <w:t>2.民族学调查与研究方法</w:t>
            </w:r>
          </w:p>
          <w:p>
            <w:pPr>
              <w:rPr>
                <w:rFonts w:ascii="楷体" w:hAnsi="楷体" w:eastAsia="楷体"/>
                <w:sz w:val="24"/>
                <w:szCs w:val="24"/>
              </w:rPr>
            </w:pPr>
            <w:r>
              <w:rPr>
                <w:rFonts w:hint="eastAsia" w:ascii="楷体" w:hAnsi="楷体" w:eastAsia="楷体"/>
                <w:sz w:val="24"/>
                <w:szCs w:val="24"/>
              </w:rPr>
              <w:t>3.中国民族学史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0" w:hRule="atLeast"/>
          <w:jc w:val="center"/>
        </w:trPr>
        <w:tc>
          <w:tcPr>
            <w:tcW w:w="1971" w:type="dxa"/>
            <w:tcBorders>
              <w:top w:val="single" w:color="auto" w:sz="4" w:space="0"/>
              <w:right w:val="single" w:color="auto" w:sz="4" w:space="0"/>
            </w:tcBorders>
            <w:vAlign w:val="center"/>
          </w:tcPr>
          <w:p>
            <w:pPr>
              <w:rPr>
                <w:rFonts w:ascii="楷体" w:hAnsi="楷体" w:eastAsia="楷体"/>
                <w:b/>
                <w:sz w:val="24"/>
                <w:szCs w:val="24"/>
              </w:rPr>
            </w:pPr>
          </w:p>
          <w:p>
            <w:pPr>
              <w:rPr>
                <w:rFonts w:ascii="楷体" w:hAnsi="楷体" w:eastAsia="楷体"/>
                <w:b/>
                <w:bCs/>
                <w:sz w:val="24"/>
                <w:szCs w:val="24"/>
              </w:rPr>
            </w:pPr>
            <w:r>
              <w:rPr>
                <w:rFonts w:hint="eastAsia" w:ascii="楷体" w:hAnsi="楷体" w:eastAsia="楷体"/>
                <w:b/>
                <w:sz w:val="24"/>
                <w:szCs w:val="24"/>
              </w:rPr>
              <w:t>030404中国少数民族史</w:t>
            </w:r>
          </w:p>
        </w:tc>
        <w:tc>
          <w:tcPr>
            <w:tcW w:w="1386" w:type="dxa"/>
            <w:tcBorders>
              <w:left w:val="single" w:color="auto" w:sz="4" w:space="0"/>
              <w:right w:val="single" w:color="auto" w:sz="4" w:space="0"/>
            </w:tcBorders>
            <w:vAlign w:val="center"/>
          </w:tcPr>
          <w:p>
            <w:pPr>
              <w:spacing w:line="360" w:lineRule="exact"/>
              <w:jc w:val="center"/>
              <w:rPr>
                <w:rFonts w:ascii="楷体" w:hAnsi="楷体" w:eastAsia="楷体"/>
                <w:sz w:val="24"/>
                <w:szCs w:val="24"/>
              </w:rPr>
            </w:pPr>
            <w:r>
              <w:rPr>
                <w:rFonts w:hint="eastAsia" w:ascii="楷体" w:hAnsi="楷体" w:eastAsia="楷体"/>
                <w:sz w:val="24"/>
                <w:szCs w:val="24"/>
              </w:rPr>
              <w:t>盖金伟</w:t>
            </w:r>
          </w:p>
          <w:p>
            <w:pPr>
              <w:spacing w:line="360" w:lineRule="exact"/>
              <w:jc w:val="left"/>
              <w:rPr>
                <w:rFonts w:ascii="楷体" w:hAnsi="楷体" w:eastAsia="楷体"/>
                <w:sz w:val="24"/>
                <w:szCs w:val="24"/>
              </w:rPr>
            </w:pPr>
          </w:p>
        </w:tc>
        <w:tc>
          <w:tcPr>
            <w:tcW w:w="646" w:type="dxa"/>
            <w:tcBorders>
              <w:left w:val="single" w:color="auto" w:sz="4" w:space="0"/>
              <w:right w:val="single" w:color="auto" w:sz="4" w:space="0"/>
            </w:tcBorders>
            <w:vAlign w:val="center"/>
          </w:tcPr>
          <w:p>
            <w:pPr>
              <w:jc w:val="center"/>
              <w:rPr>
                <w:rFonts w:ascii="楷体" w:hAnsi="楷体" w:eastAsia="楷体"/>
                <w:sz w:val="24"/>
                <w:szCs w:val="24"/>
              </w:rPr>
            </w:pPr>
          </w:p>
        </w:tc>
        <w:tc>
          <w:tcPr>
            <w:tcW w:w="1928" w:type="dxa"/>
            <w:tcBorders>
              <w:left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①1001英语、1002俄语、1003日语任选一</w:t>
            </w:r>
          </w:p>
          <w:p>
            <w:pPr>
              <w:rPr>
                <w:rFonts w:ascii="楷体" w:hAnsi="楷体" w:eastAsia="楷体"/>
                <w:sz w:val="24"/>
                <w:szCs w:val="24"/>
              </w:rPr>
            </w:pPr>
            <w:r>
              <w:rPr>
                <w:rFonts w:hint="eastAsia" w:ascii="楷体" w:hAnsi="楷体" w:eastAsia="楷体"/>
                <w:sz w:val="24"/>
                <w:szCs w:val="24"/>
              </w:rPr>
              <w:t>②2003民族学理论与方法</w:t>
            </w:r>
          </w:p>
          <w:p>
            <w:pPr>
              <w:rPr>
                <w:rFonts w:ascii="楷体" w:hAnsi="楷体" w:eastAsia="楷体"/>
                <w:sz w:val="24"/>
                <w:szCs w:val="24"/>
              </w:rPr>
            </w:pPr>
            <w:r>
              <w:rPr>
                <w:rFonts w:hint="eastAsia" w:ascii="楷体" w:hAnsi="楷体" w:eastAsia="楷体"/>
                <w:sz w:val="24"/>
                <w:szCs w:val="24"/>
              </w:rPr>
              <w:t>③3008西北民族历史</w:t>
            </w:r>
          </w:p>
        </w:tc>
        <w:tc>
          <w:tcPr>
            <w:tcW w:w="2265" w:type="dxa"/>
            <w:tcBorders>
              <w:left w:val="single" w:color="auto" w:sz="4" w:space="0"/>
            </w:tcBorders>
            <w:vAlign w:val="center"/>
          </w:tcPr>
          <w:p>
            <w:pPr>
              <w:rPr>
                <w:rFonts w:ascii="楷体" w:hAnsi="楷体" w:eastAsia="楷体"/>
                <w:sz w:val="24"/>
                <w:szCs w:val="24"/>
              </w:rPr>
            </w:pPr>
            <w:r>
              <w:rPr>
                <w:rFonts w:hint="eastAsia" w:ascii="楷体" w:hAnsi="楷体" w:eastAsia="楷体"/>
                <w:sz w:val="24"/>
                <w:szCs w:val="24"/>
              </w:rPr>
              <w:t>1.外语应用能力</w:t>
            </w:r>
          </w:p>
          <w:p>
            <w:pPr>
              <w:rPr>
                <w:rFonts w:ascii="楷体" w:hAnsi="楷体" w:eastAsia="楷体"/>
                <w:sz w:val="24"/>
                <w:szCs w:val="24"/>
              </w:rPr>
            </w:pPr>
            <w:r>
              <w:rPr>
                <w:rFonts w:hint="eastAsia" w:ascii="楷体" w:hAnsi="楷体" w:eastAsia="楷体"/>
                <w:sz w:val="24"/>
                <w:szCs w:val="24"/>
              </w:rPr>
              <w:t>2.中国民族史</w:t>
            </w:r>
          </w:p>
          <w:p>
            <w:pPr>
              <w:rPr>
                <w:rFonts w:ascii="楷体" w:hAnsi="楷体" w:eastAsia="楷体"/>
                <w:sz w:val="24"/>
                <w:szCs w:val="24"/>
              </w:rPr>
            </w:pPr>
            <w:r>
              <w:rPr>
                <w:rFonts w:hint="eastAsia" w:ascii="楷体" w:hAnsi="楷体" w:eastAsia="楷体"/>
                <w:sz w:val="24"/>
                <w:szCs w:val="24"/>
              </w:rPr>
              <w:t>3.综合面试</w:t>
            </w:r>
          </w:p>
        </w:tc>
        <w:tc>
          <w:tcPr>
            <w:tcW w:w="1878" w:type="dxa"/>
            <w:vAlign w:val="center"/>
          </w:tcPr>
          <w:p>
            <w:pPr>
              <w:tabs>
                <w:tab w:val="left" w:pos="312"/>
              </w:tabs>
              <w:rPr>
                <w:rFonts w:ascii="楷体" w:hAnsi="楷体" w:eastAsia="楷体"/>
                <w:sz w:val="24"/>
                <w:szCs w:val="24"/>
              </w:rPr>
            </w:pPr>
            <w:r>
              <w:rPr>
                <w:rFonts w:hint="eastAsia" w:ascii="楷体" w:hAnsi="楷体" w:eastAsia="楷体"/>
                <w:sz w:val="24"/>
                <w:szCs w:val="24"/>
              </w:rPr>
              <w:t>1.科学社会主义理论与实践</w:t>
            </w:r>
          </w:p>
          <w:p>
            <w:pPr>
              <w:tabs>
                <w:tab w:val="left" w:pos="312"/>
              </w:tabs>
              <w:rPr>
                <w:rFonts w:ascii="楷体" w:hAnsi="楷体" w:eastAsia="楷体"/>
                <w:sz w:val="24"/>
                <w:szCs w:val="24"/>
              </w:rPr>
            </w:pPr>
            <w:r>
              <w:rPr>
                <w:rFonts w:hint="eastAsia" w:ascii="楷体" w:hAnsi="楷体" w:eastAsia="楷体"/>
                <w:sz w:val="24"/>
                <w:szCs w:val="24"/>
              </w:rPr>
              <w:t>2.民族学调查与研究方法</w:t>
            </w:r>
          </w:p>
          <w:p>
            <w:pPr>
              <w:tabs>
                <w:tab w:val="left" w:pos="312"/>
              </w:tabs>
              <w:rPr>
                <w:rFonts w:ascii="楷体" w:hAnsi="楷体" w:eastAsia="楷体"/>
                <w:sz w:val="24"/>
                <w:szCs w:val="24"/>
              </w:rPr>
            </w:pPr>
            <w:r>
              <w:rPr>
                <w:rFonts w:hint="eastAsia" w:ascii="楷体" w:hAnsi="楷体" w:eastAsia="楷体"/>
                <w:sz w:val="24"/>
                <w:szCs w:val="24"/>
              </w:rPr>
              <w:t>3.中国民族学史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2" w:hRule="atLeast"/>
          <w:jc w:val="center"/>
        </w:trPr>
        <w:tc>
          <w:tcPr>
            <w:tcW w:w="1971" w:type="dxa"/>
            <w:tcBorders>
              <w:top w:val="single" w:color="auto" w:sz="4" w:space="0"/>
              <w:right w:val="single" w:color="auto" w:sz="4" w:space="0"/>
            </w:tcBorders>
            <w:vAlign w:val="center"/>
          </w:tcPr>
          <w:p>
            <w:pPr>
              <w:rPr>
                <w:rFonts w:ascii="楷体" w:hAnsi="楷体" w:eastAsia="楷体"/>
                <w:b/>
                <w:sz w:val="24"/>
                <w:szCs w:val="24"/>
              </w:rPr>
            </w:pPr>
          </w:p>
          <w:p>
            <w:pPr>
              <w:rPr>
                <w:rFonts w:ascii="楷体" w:hAnsi="楷体" w:eastAsia="楷体"/>
                <w:b/>
                <w:sz w:val="24"/>
                <w:szCs w:val="24"/>
              </w:rPr>
            </w:pPr>
            <w:r>
              <w:rPr>
                <w:rFonts w:hint="eastAsia" w:ascii="楷体" w:hAnsi="楷体" w:eastAsia="楷体"/>
                <w:b/>
                <w:sz w:val="24"/>
                <w:szCs w:val="24"/>
              </w:rPr>
              <w:t>030405中国少数民族艺术</w:t>
            </w:r>
          </w:p>
          <w:p>
            <w:pPr>
              <w:rPr>
                <w:rFonts w:ascii="楷体" w:hAnsi="楷体" w:eastAsia="楷体"/>
                <w:b/>
                <w:bCs/>
                <w:sz w:val="24"/>
                <w:szCs w:val="24"/>
              </w:rPr>
            </w:pPr>
          </w:p>
        </w:tc>
        <w:tc>
          <w:tcPr>
            <w:tcW w:w="1386" w:type="dxa"/>
            <w:tcBorders>
              <w:left w:val="single" w:color="auto" w:sz="4" w:space="0"/>
              <w:right w:val="single" w:color="auto" w:sz="4" w:space="0"/>
            </w:tcBorders>
            <w:vAlign w:val="center"/>
          </w:tcPr>
          <w:p>
            <w:pPr>
              <w:tabs>
                <w:tab w:val="left" w:pos="551"/>
              </w:tabs>
              <w:jc w:val="center"/>
              <w:rPr>
                <w:rFonts w:ascii="楷体" w:hAnsi="楷体" w:eastAsia="楷体"/>
                <w:sz w:val="24"/>
                <w:szCs w:val="24"/>
              </w:rPr>
            </w:pPr>
            <w:r>
              <w:rPr>
                <w:rFonts w:hint="eastAsia" w:ascii="楷体" w:hAnsi="楷体" w:eastAsia="楷体"/>
                <w:sz w:val="24"/>
                <w:szCs w:val="24"/>
              </w:rPr>
              <w:t>莫合德尔</w:t>
            </w:r>
            <w:r>
              <w:rPr>
                <w:rFonts w:ascii="微软雅黑" w:hAnsi="微软雅黑" w:eastAsia="楷体" w:cs="微软雅黑"/>
                <w:sz w:val="24"/>
                <w:szCs w:val="24"/>
              </w:rPr>
              <w:t>•</w:t>
            </w:r>
            <w:r>
              <w:rPr>
                <w:rFonts w:hint="eastAsia" w:ascii="微软雅黑" w:hAnsi="微软雅黑" w:eastAsia="楷体" w:cs="微软雅黑"/>
                <w:sz w:val="24"/>
                <w:szCs w:val="24"/>
              </w:rPr>
              <w:t xml:space="preserve">亚森    </w:t>
            </w:r>
            <w:r>
              <w:rPr>
                <w:rFonts w:hint="eastAsia" w:ascii="楷体" w:hAnsi="楷体" w:eastAsia="楷体"/>
                <w:sz w:val="24"/>
                <w:szCs w:val="24"/>
              </w:rPr>
              <w:t>巴吐尔</w:t>
            </w:r>
            <w:r>
              <w:rPr>
                <w:rFonts w:ascii="微软雅黑" w:hAnsi="微软雅黑" w:eastAsia="楷体" w:cs="微软雅黑"/>
                <w:sz w:val="24"/>
                <w:szCs w:val="24"/>
              </w:rPr>
              <w:t>•</w:t>
            </w:r>
            <w:r>
              <w:rPr>
                <w:rFonts w:hint="eastAsia" w:ascii="楷体" w:hAnsi="楷体" w:eastAsia="楷体" w:cs="楷体"/>
                <w:sz w:val="24"/>
                <w:szCs w:val="24"/>
              </w:rPr>
              <w:t>巴拉提</w:t>
            </w:r>
          </w:p>
        </w:tc>
        <w:tc>
          <w:tcPr>
            <w:tcW w:w="646" w:type="dxa"/>
            <w:tcBorders>
              <w:left w:val="single" w:color="auto" w:sz="4" w:space="0"/>
              <w:right w:val="single" w:color="auto" w:sz="4" w:space="0"/>
            </w:tcBorders>
            <w:vAlign w:val="center"/>
          </w:tcPr>
          <w:p>
            <w:pPr>
              <w:jc w:val="center"/>
              <w:rPr>
                <w:rFonts w:ascii="楷体" w:hAnsi="楷体" w:eastAsia="楷体"/>
                <w:sz w:val="24"/>
                <w:szCs w:val="24"/>
              </w:rPr>
            </w:pPr>
          </w:p>
          <w:p>
            <w:pPr>
              <w:jc w:val="center"/>
              <w:rPr>
                <w:rFonts w:ascii="楷体" w:hAnsi="楷体" w:eastAsia="楷体"/>
                <w:sz w:val="24"/>
                <w:szCs w:val="24"/>
              </w:rPr>
            </w:pPr>
          </w:p>
        </w:tc>
        <w:tc>
          <w:tcPr>
            <w:tcW w:w="1928" w:type="dxa"/>
            <w:tcBorders>
              <w:left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①1001英语、1002俄语、1003日语 任选</w:t>
            </w:r>
          </w:p>
          <w:p>
            <w:pPr>
              <w:rPr>
                <w:rFonts w:ascii="楷体" w:hAnsi="楷体" w:eastAsia="楷体"/>
                <w:sz w:val="24"/>
                <w:szCs w:val="24"/>
              </w:rPr>
            </w:pPr>
            <w:r>
              <w:rPr>
                <w:rFonts w:hint="eastAsia" w:ascii="楷体" w:hAnsi="楷体" w:eastAsia="楷体"/>
                <w:sz w:val="24"/>
                <w:szCs w:val="24"/>
              </w:rPr>
              <w:t>②2003民族学理论与方法</w:t>
            </w:r>
          </w:p>
          <w:p>
            <w:pPr>
              <w:rPr>
                <w:rFonts w:ascii="楷体" w:hAnsi="楷体" w:eastAsia="楷体"/>
                <w:sz w:val="24"/>
                <w:szCs w:val="24"/>
              </w:rPr>
            </w:pPr>
            <w:r>
              <w:rPr>
                <w:rFonts w:hint="eastAsia" w:ascii="楷体" w:hAnsi="楷体" w:eastAsia="楷体"/>
                <w:sz w:val="24"/>
                <w:szCs w:val="24"/>
              </w:rPr>
              <w:t>③3009艺术人类学</w:t>
            </w:r>
          </w:p>
        </w:tc>
        <w:tc>
          <w:tcPr>
            <w:tcW w:w="2265" w:type="dxa"/>
            <w:tcBorders>
              <w:left w:val="single" w:color="auto" w:sz="4" w:space="0"/>
            </w:tcBorders>
            <w:vAlign w:val="center"/>
          </w:tcPr>
          <w:p>
            <w:pPr>
              <w:jc w:val="left"/>
              <w:rPr>
                <w:rFonts w:ascii="楷体" w:hAnsi="楷体" w:eastAsia="楷体"/>
                <w:sz w:val="24"/>
                <w:szCs w:val="24"/>
              </w:rPr>
            </w:pPr>
            <w:r>
              <w:rPr>
                <w:rFonts w:hint="eastAsia" w:ascii="楷体" w:hAnsi="楷体" w:eastAsia="楷体"/>
                <w:sz w:val="24"/>
                <w:szCs w:val="24"/>
              </w:rPr>
              <w:t>1.外语应用能力</w:t>
            </w:r>
          </w:p>
          <w:p>
            <w:pPr>
              <w:jc w:val="left"/>
              <w:rPr>
                <w:rFonts w:ascii="楷体" w:hAnsi="楷体" w:eastAsia="楷体"/>
                <w:sz w:val="24"/>
                <w:szCs w:val="24"/>
              </w:rPr>
            </w:pPr>
            <w:r>
              <w:rPr>
                <w:rFonts w:hint="eastAsia" w:ascii="楷体" w:hAnsi="楷体" w:eastAsia="楷体"/>
                <w:sz w:val="24"/>
                <w:szCs w:val="24"/>
              </w:rPr>
              <w:t>2.民族志写作</w:t>
            </w:r>
          </w:p>
          <w:p>
            <w:pPr>
              <w:jc w:val="left"/>
              <w:rPr>
                <w:rFonts w:ascii="楷体" w:hAnsi="楷体" w:eastAsia="楷体"/>
                <w:sz w:val="24"/>
                <w:szCs w:val="24"/>
              </w:rPr>
            </w:pPr>
            <w:r>
              <w:rPr>
                <w:rFonts w:hint="eastAsia" w:ascii="楷体" w:hAnsi="楷体" w:eastAsia="楷体"/>
                <w:sz w:val="24"/>
                <w:szCs w:val="24"/>
              </w:rPr>
              <w:t>3.综合面试</w:t>
            </w:r>
          </w:p>
        </w:tc>
        <w:tc>
          <w:tcPr>
            <w:tcW w:w="1878" w:type="dxa"/>
            <w:vAlign w:val="center"/>
          </w:tcPr>
          <w:p>
            <w:pPr>
              <w:rPr>
                <w:rFonts w:ascii="楷体" w:hAnsi="楷体" w:eastAsia="楷体"/>
                <w:sz w:val="24"/>
                <w:szCs w:val="24"/>
              </w:rPr>
            </w:pPr>
            <w:r>
              <w:rPr>
                <w:rFonts w:hint="eastAsia" w:ascii="楷体" w:hAnsi="楷体" w:eastAsia="楷体"/>
                <w:sz w:val="24"/>
                <w:szCs w:val="24"/>
              </w:rPr>
              <w:t>1.科学社会主义理论与实践</w:t>
            </w:r>
          </w:p>
          <w:p>
            <w:pPr>
              <w:rPr>
                <w:rFonts w:ascii="楷体" w:hAnsi="楷体" w:eastAsia="楷体"/>
                <w:sz w:val="24"/>
                <w:szCs w:val="24"/>
              </w:rPr>
            </w:pPr>
            <w:r>
              <w:rPr>
                <w:rFonts w:hint="eastAsia" w:ascii="楷体" w:hAnsi="楷体" w:eastAsia="楷体"/>
                <w:sz w:val="24"/>
                <w:szCs w:val="24"/>
              </w:rPr>
              <w:t>2.民族学调查与研究方法</w:t>
            </w:r>
          </w:p>
          <w:p>
            <w:pPr>
              <w:widowControl/>
              <w:jc w:val="left"/>
              <w:rPr>
                <w:rFonts w:ascii="楷体" w:hAnsi="楷体" w:eastAsia="楷体"/>
                <w:sz w:val="24"/>
                <w:szCs w:val="24"/>
              </w:rPr>
            </w:pPr>
            <w:r>
              <w:rPr>
                <w:rFonts w:hint="eastAsia" w:ascii="楷体" w:hAnsi="楷体" w:eastAsia="楷体"/>
                <w:sz w:val="24"/>
                <w:szCs w:val="24"/>
              </w:rPr>
              <w:t>3.中国民族学史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1971" w:type="dxa"/>
            <w:tcBorders>
              <w:top w:val="single" w:color="auto" w:sz="4" w:space="0"/>
              <w:right w:val="single" w:color="auto" w:sz="4" w:space="0"/>
            </w:tcBorders>
            <w:vAlign w:val="center"/>
          </w:tcPr>
          <w:p>
            <w:pPr>
              <w:rPr>
                <w:rFonts w:ascii="楷体" w:hAnsi="楷体" w:eastAsia="楷体"/>
                <w:b/>
                <w:bCs/>
                <w:sz w:val="24"/>
                <w:szCs w:val="24"/>
              </w:rPr>
            </w:pPr>
            <w:r>
              <w:rPr>
                <w:rFonts w:hint="eastAsia" w:ascii="楷体" w:hAnsi="楷体" w:eastAsia="楷体"/>
                <w:b/>
                <w:bCs/>
                <w:sz w:val="24"/>
                <w:szCs w:val="24"/>
              </w:rPr>
              <w:t>006中国语言文学学院</w:t>
            </w:r>
          </w:p>
        </w:tc>
        <w:tc>
          <w:tcPr>
            <w:tcW w:w="1386" w:type="dxa"/>
            <w:vMerge w:val="restart"/>
            <w:tcBorders>
              <w:top w:val="single" w:color="auto" w:sz="4" w:space="0"/>
              <w:left w:val="single" w:color="auto" w:sz="4" w:space="0"/>
              <w:right w:val="single" w:color="auto" w:sz="4" w:space="0"/>
            </w:tcBorders>
            <w:vAlign w:val="center"/>
          </w:tcPr>
          <w:p>
            <w:pPr>
              <w:tabs>
                <w:tab w:val="left" w:pos="551"/>
              </w:tabs>
              <w:jc w:val="center"/>
              <w:rPr>
                <w:rFonts w:ascii="宋体" w:hAnsi="宋体" w:cs="宋体"/>
                <w:kern w:val="0"/>
                <w:sz w:val="22"/>
                <w:lang w:bidi="ar"/>
              </w:rPr>
            </w:pPr>
            <w:r>
              <w:rPr>
                <w:rFonts w:hint="eastAsia" w:ascii="楷体" w:hAnsi="楷体" w:eastAsia="楷体"/>
                <w:sz w:val="24"/>
                <w:szCs w:val="24"/>
              </w:rPr>
              <w:t>待定</w:t>
            </w:r>
          </w:p>
        </w:tc>
        <w:tc>
          <w:tcPr>
            <w:tcW w:w="646" w:type="dxa"/>
            <w:vMerge w:val="restart"/>
            <w:tcBorders>
              <w:top w:val="single" w:color="auto" w:sz="4" w:space="0"/>
              <w:left w:val="single" w:color="auto" w:sz="4" w:space="0"/>
              <w:right w:val="single" w:color="auto" w:sz="4" w:space="0"/>
            </w:tcBorders>
            <w:vAlign w:val="center"/>
          </w:tcPr>
          <w:p>
            <w:pPr>
              <w:jc w:val="center"/>
              <w:rPr>
                <w:rFonts w:ascii="楷体" w:hAnsi="楷体" w:eastAsia="楷体"/>
                <w:sz w:val="24"/>
                <w:szCs w:val="24"/>
              </w:rPr>
            </w:pPr>
            <w:r>
              <w:rPr>
                <w:rFonts w:hint="eastAsia" w:ascii="楷体" w:hAnsi="楷体" w:eastAsia="楷体"/>
                <w:sz w:val="24"/>
                <w:szCs w:val="24"/>
              </w:rPr>
              <w:t>待定</w:t>
            </w:r>
          </w:p>
        </w:tc>
        <w:tc>
          <w:tcPr>
            <w:tcW w:w="1928" w:type="dxa"/>
            <w:vMerge w:val="restart"/>
            <w:tcBorders>
              <w:top w:val="single" w:color="auto" w:sz="4" w:space="0"/>
              <w:left w:val="single" w:color="auto" w:sz="4" w:space="0"/>
              <w:right w:val="single" w:color="auto" w:sz="4" w:space="0"/>
            </w:tcBorders>
            <w:vAlign w:val="center"/>
          </w:tcPr>
          <w:p>
            <w:pPr>
              <w:rPr>
                <w:rFonts w:ascii="楷体" w:hAnsi="楷体" w:eastAsia="楷体"/>
                <w:sz w:val="24"/>
                <w:szCs w:val="24"/>
              </w:rPr>
            </w:pPr>
          </w:p>
        </w:tc>
        <w:tc>
          <w:tcPr>
            <w:tcW w:w="2265" w:type="dxa"/>
            <w:vMerge w:val="restart"/>
            <w:tcBorders>
              <w:left w:val="single" w:color="auto" w:sz="4" w:space="0"/>
            </w:tcBorders>
            <w:vAlign w:val="center"/>
          </w:tcPr>
          <w:p>
            <w:pPr>
              <w:rPr>
                <w:rFonts w:ascii="楷体" w:hAnsi="楷体" w:eastAsia="楷体"/>
                <w:sz w:val="24"/>
                <w:szCs w:val="24"/>
              </w:rPr>
            </w:pPr>
          </w:p>
        </w:tc>
        <w:tc>
          <w:tcPr>
            <w:tcW w:w="1878" w:type="dxa"/>
            <w:vMerge w:val="restart"/>
            <w:vAlign w:val="center"/>
          </w:tcPr>
          <w:p>
            <w:pPr>
              <w:widowControl/>
              <w:jc w:val="left"/>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1971" w:type="dxa"/>
            <w:vAlign w:val="center"/>
          </w:tcPr>
          <w:p>
            <w:pPr>
              <w:rPr>
                <w:rFonts w:ascii="楷体" w:hAnsi="楷体" w:eastAsia="楷体"/>
                <w:b/>
                <w:bCs/>
                <w:sz w:val="24"/>
                <w:szCs w:val="24"/>
              </w:rPr>
            </w:pPr>
            <w:r>
              <w:rPr>
                <w:rFonts w:hint="eastAsia" w:ascii="楷体" w:hAnsi="楷体" w:eastAsia="楷体"/>
                <w:b/>
                <w:bCs/>
                <w:sz w:val="24"/>
                <w:szCs w:val="24"/>
              </w:rPr>
              <w:t>0501中国语言文学</w:t>
            </w:r>
          </w:p>
        </w:tc>
        <w:tc>
          <w:tcPr>
            <w:tcW w:w="1386" w:type="dxa"/>
            <w:vMerge w:val="continue"/>
            <w:vAlign w:val="center"/>
          </w:tcPr>
          <w:p>
            <w:pPr>
              <w:tabs>
                <w:tab w:val="left" w:pos="551"/>
              </w:tabs>
              <w:jc w:val="center"/>
              <w:rPr>
                <w:rFonts w:ascii="宋体" w:hAnsi="宋体" w:cs="宋体"/>
                <w:kern w:val="0"/>
                <w:sz w:val="22"/>
                <w:lang w:bidi="ar"/>
              </w:rPr>
            </w:pPr>
          </w:p>
        </w:tc>
        <w:tc>
          <w:tcPr>
            <w:tcW w:w="646" w:type="dxa"/>
            <w:vMerge w:val="continue"/>
            <w:vAlign w:val="center"/>
          </w:tcPr>
          <w:p>
            <w:pPr>
              <w:jc w:val="center"/>
              <w:rPr>
                <w:rFonts w:ascii="楷体" w:hAnsi="楷体" w:eastAsia="楷体"/>
                <w:sz w:val="24"/>
                <w:szCs w:val="24"/>
              </w:rPr>
            </w:pPr>
          </w:p>
        </w:tc>
        <w:tc>
          <w:tcPr>
            <w:tcW w:w="1928" w:type="dxa"/>
            <w:vMerge w:val="continue"/>
            <w:vAlign w:val="center"/>
          </w:tcPr>
          <w:p>
            <w:pPr>
              <w:rPr>
                <w:rFonts w:ascii="楷体" w:hAnsi="楷体" w:eastAsia="楷体"/>
                <w:sz w:val="24"/>
                <w:szCs w:val="24"/>
              </w:rPr>
            </w:pPr>
          </w:p>
        </w:tc>
        <w:tc>
          <w:tcPr>
            <w:tcW w:w="2265" w:type="dxa"/>
            <w:vMerge w:val="continue"/>
            <w:vAlign w:val="center"/>
          </w:tcPr>
          <w:p>
            <w:pPr>
              <w:rPr>
                <w:rFonts w:ascii="楷体" w:hAnsi="楷体" w:eastAsia="楷体"/>
                <w:sz w:val="24"/>
                <w:szCs w:val="24"/>
              </w:rPr>
            </w:pPr>
          </w:p>
        </w:tc>
        <w:tc>
          <w:tcPr>
            <w:tcW w:w="1878" w:type="dxa"/>
            <w:vMerge w:val="continue"/>
            <w:vAlign w:val="center"/>
          </w:tcPr>
          <w:p>
            <w:pPr>
              <w:widowControl/>
              <w:jc w:val="left"/>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971" w:type="dxa"/>
            <w:vAlign w:val="center"/>
          </w:tcPr>
          <w:p>
            <w:pPr>
              <w:rPr>
                <w:rFonts w:ascii="楷体" w:hAnsi="楷体" w:eastAsia="楷体"/>
                <w:b/>
                <w:bCs/>
                <w:sz w:val="24"/>
                <w:szCs w:val="24"/>
              </w:rPr>
            </w:pPr>
            <w:r>
              <w:rPr>
                <w:rFonts w:hint="eastAsia" w:ascii="楷体" w:hAnsi="楷体" w:eastAsia="楷体"/>
                <w:b/>
                <w:bCs/>
                <w:sz w:val="24"/>
                <w:szCs w:val="24"/>
              </w:rPr>
              <w:t>050101 文艺学</w:t>
            </w:r>
          </w:p>
        </w:tc>
        <w:tc>
          <w:tcPr>
            <w:tcW w:w="1386" w:type="dxa"/>
            <w:vAlign w:val="center"/>
          </w:tcPr>
          <w:p>
            <w:pPr>
              <w:tabs>
                <w:tab w:val="left" w:pos="551"/>
              </w:tabs>
              <w:ind w:right="71" w:rightChars="34"/>
              <w:jc w:val="center"/>
              <w:rPr>
                <w:rFonts w:ascii="宋体" w:hAnsi="宋体" w:cs="宋体"/>
                <w:kern w:val="0"/>
                <w:sz w:val="22"/>
                <w:lang w:bidi="ar"/>
              </w:rPr>
            </w:pPr>
          </w:p>
        </w:tc>
        <w:tc>
          <w:tcPr>
            <w:tcW w:w="646" w:type="dxa"/>
            <w:vAlign w:val="center"/>
          </w:tcPr>
          <w:p>
            <w:pPr>
              <w:rPr>
                <w:rFonts w:ascii="楷体" w:hAnsi="楷体" w:eastAsia="楷体"/>
                <w:sz w:val="24"/>
                <w:szCs w:val="24"/>
              </w:rPr>
            </w:pPr>
          </w:p>
        </w:tc>
        <w:tc>
          <w:tcPr>
            <w:tcW w:w="1928" w:type="dxa"/>
            <w:vAlign w:val="center"/>
          </w:tcPr>
          <w:p>
            <w:pPr>
              <w:rPr>
                <w:rFonts w:ascii="楷体" w:hAnsi="楷体" w:eastAsia="楷体"/>
                <w:sz w:val="24"/>
                <w:szCs w:val="24"/>
              </w:rPr>
            </w:pPr>
          </w:p>
        </w:tc>
        <w:tc>
          <w:tcPr>
            <w:tcW w:w="2265" w:type="dxa"/>
            <w:vAlign w:val="center"/>
          </w:tcPr>
          <w:p>
            <w:pPr>
              <w:jc w:val="left"/>
              <w:rPr>
                <w:rFonts w:ascii="楷体" w:hAnsi="楷体" w:eastAsia="楷体"/>
                <w:sz w:val="24"/>
                <w:szCs w:val="24"/>
              </w:rPr>
            </w:pPr>
          </w:p>
        </w:tc>
        <w:tc>
          <w:tcPr>
            <w:tcW w:w="1878" w:type="dxa"/>
            <w:vAlign w:val="center"/>
          </w:tcPr>
          <w:p>
            <w:pPr>
              <w:widowControl/>
              <w:jc w:val="left"/>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9" w:hRule="atLeast"/>
          <w:jc w:val="center"/>
        </w:trPr>
        <w:tc>
          <w:tcPr>
            <w:tcW w:w="1971" w:type="dxa"/>
            <w:vAlign w:val="center"/>
          </w:tcPr>
          <w:p>
            <w:pPr>
              <w:rPr>
                <w:rFonts w:ascii="楷体" w:hAnsi="楷体" w:eastAsia="楷体"/>
                <w:b/>
                <w:bCs/>
                <w:sz w:val="24"/>
                <w:szCs w:val="24"/>
              </w:rPr>
            </w:pPr>
            <w:r>
              <w:rPr>
                <w:rFonts w:hint="eastAsia" w:ascii="楷体" w:hAnsi="楷体" w:eastAsia="楷体"/>
                <w:b/>
                <w:bCs/>
                <w:sz w:val="24"/>
                <w:szCs w:val="24"/>
              </w:rPr>
              <w:t>01中国文学理论批评</w:t>
            </w:r>
          </w:p>
        </w:tc>
        <w:tc>
          <w:tcPr>
            <w:tcW w:w="1386" w:type="dxa"/>
            <w:vAlign w:val="center"/>
          </w:tcPr>
          <w:p>
            <w:pPr>
              <w:tabs>
                <w:tab w:val="left" w:pos="551"/>
              </w:tabs>
              <w:jc w:val="center"/>
              <w:rPr>
                <w:rFonts w:ascii="楷体" w:hAnsi="楷体" w:eastAsia="楷体"/>
                <w:sz w:val="24"/>
                <w:szCs w:val="24"/>
              </w:rPr>
            </w:pPr>
            <w:r>
              <w:rPr>
                <w:rFonts w:hint="eastAsia" w:ascii="楷体" w:hAnsi="楷体" w:eastAsia="楷体"/>
                <w:sz w:val="24"/>
                <w:szCs w:val="24"/>
              </w:rPr>
              <w:t>宋晓云</w:t>
            </w:r>
          </w:p>
          <w:p>
            <w:pPr>
              <w:tabs>
                <w:tab w:val="left" w:pos="551"/>
              </w:tabs>
              <w:jc w:val="center"/>
              <w:rPr>
                <w:rFonts w:ascii="楷体" w:hAnsi="楷体" w:eastAsia="楷体"/>
                <w:sz w:val="24"/>
                <w:szCs w:val="24"/>
              </w:rPr>
            </w:pPr>
          </w:p>
        </w:tc>
        <w:tc>
          <w:tcPr>
            <w:tcW w:w="646" w:type="dxa"/>
            <w:vAlign w:val="center"/>
          </w:tcPr>
          <w:p>
            <w:pPr>
              <w:rPr>
                <w:rFonts w:ascii="楷体" w:hAnsi="楷体" w:eastAsia="楷体"/>
                <w:b/>
                <w:sz w:val="24"/>
                <w:szCs w:val="24"/>
              </w:rPr>
            </w:pPr>
          </w:p>
        </w:tc>
        <w:tc>
          <w:tcPr>
            <w:tcW w:w="1928" w:type="dxa"/>
            <w:vAlign w:val="center"/>
          </w:tcPr>
          <w:p>
            <w:pPr>
              <w:rPr>
                <w:rFonts w:ascii="楷体" w:hAnsi="楷体" w:eastAsia="楷体"/>
                <w:sz w:val="24"/>
                <w:szCs w:val="24"/>
              </w:rPr>
            </w:pPr>
            <w:r>
              <w:rPr>
                <w:rFonts w:hint="eastAsia" w:ascii="楷体" w:hAnsi="楷体" w:eastAsia="楷体"/>
                <w:sz w:val="24"/>
                <w:szCs w:val="24"/>
              </w:rPr>
              <w:t>①1001英语、1002俄语、1003日语任选其一</w:t>
            </w:r>
          </w:p>
          <w:p>
            <w:pPr>
              <w:rPr>
                <w:rFonts w:ascii="楷体" w:hAnsi="楷体" w:eastAsia="楷体"/>
                <w:sz w:val="24"/>
                <w:szCs w:val="24"/>
              </w:rPr>
            </w:pPr>
            <w:r>
              <w:rPr>
                <w:rFonts w:hint="eastAsia" w:ascii="楷体" w:hAnsi="楷体" w:eastAsia="楷体"/>
                <w:sz w:val="24"/>
                <w:szCs w:val="24"/>
              </w:rPr>
              <w:t>②2004中国语言文学综合</w:t>
            </w:r>
          </w:p>
          <w:p>
            <w:pPr>
              <w:rPr>
                <w:rFonts w:ascii="楷体" w:hAnsi="楷体" w:eastAsia="楷体"/>
                <w:sz w:val="24"/>
                <w:szCs w:val="24"/>
              </w:rPr>
            </w:pPr>
            <w:r>
              <w:rPr>
                <w:rFonts w:hint="eastAsia" w:ascii="楷体" w:hAnsi="楷体" w:eastAsia="楷体"/>
                <w:sz w:val="24"/>
                <w:szCs w:val="24"/>
              </w:rPr>
              <w:t>③3010中国古代文学理论发展史</w:t>
            </w:r>
          </w:p>
        </w:tc>
        <w:tc>
          <w:tcPr>
            <w:tcW w:w="2265" w:type="dxa"/>
            <w:vAlign w:val="center"/>
          </w:tcPr>
          <w:p>
            <w:pPr>
              <w:jc w:val="left"/>
              <w:rPr>
                <w:rFonts w:ascii="楷体" w:hAnsi="楷体" w:eastAsia="楷体"/>
                <w:sz w:val="24"/>
                <w:szCs w:val="24"/>
              </w:rPr>
            </w:pPr>
            <w:r>
              <w:rPr>
                <w:rFonts w:hint="eastAsia" w:ascii="楷体" w:hAnsi="楷体" w:eastAsia="楷体"/>
                <w:sz w:val="24"/>
                <w:szCs w:val="24"/>
              </w:rPr>
              <w:t>1.外语应用能力</w:t>
            </w:r>
          </w:p>
          <w:p>
            <w:pPr>
              <w:jc w:val="left"/>
              <w:rPr>
                <w:rFonts w:ascii="楷体" w:hAnsi="楷体" w:eastAsia="楷体"/>
                <w:sz w:val="24"/>
                <w:szCs w:val="24"/>
              </w:rPr>
            </w:pPr>
            <w:r>
              <w:rPr>
                <w:rFonts w:hint="eastAsia" w:ascii="楷体" w:hAnsi="楷体" w:eastAsia="楷体"/>
                <w:sz w:val="24"/>
                <w:szCs w:val="24"/>
              </w:rPr>
              <w:t>2.中华文化</w:t>
            </w:r>
          </w:p>
          <w:p>
            <w:pPr>
              <w:rPr>
                <w:rFonts w:ascii="楷体" w:hAnsi="楷体" w:eastAsia="楷体"/>
                <w:b/>
                <w:sz w:val="24"/>
                <w:szCs w:val="24"/>
              </w:rPr>
            </w:pPr>
            <w:r>
              <w:rPr>
                <w:rFonts w:hint="eastAsia" w:ascii="楷体" w:hAnsi="楷体" w:eastAsia="楷体"/>
                <w:sz w:val="24"/>
                <w:szCs w:val="24"/>
              </w:rPr>
              <w:t>3.综合面试</w:t>
            </w:r>
          </w:p>
        </w:tc>
        <w:tc>
          <w:tcPr>
            <w:tcW w:w="1878" w:type="dxa"/>
            <w:vAlign w:val="center"/>
          </w:tcPr>
          <w:p>
            <w:pPr>
              <w:rPr>
                <w:rFonts w:ascii="楷体" w:hAnsi="楷体" w:eastAsia="楷体"/>
                <w:sz w:val="24"/>
                <w:szCs w:val="24"/>
              </w:rPr>
            </w:pPr>
            <w:r>
              <w:rPr>
                <w:rFonts w:hint="eastAsia" w:ascii="楷体" w:hAnsi="楷体" w:eastAsia="楷体"/>
                <w:sz w:val="24"/>
                <w:szCs w:val="24"/>
              </w:rPr>
              <w:t>1.科学社会主义理论与实践</w:t>
            </w:r>
          </w:p>
          <w:p>
            <w:pPr>
              <w:rPr>
                <w:rFonts w:ascii="楷体" w:hAnsi="楷体" w:eastAsia="楷体"/>
                <w:sz w:val="24"/>
                <w:szCs w:val="24"/>
              </w:rPr>
            </w:pPr>
            <w:r>
              <w:rPr>
                <w:rFonts w:hint="eastAsia" w:ascii="楷体" w:hAnsi="楷体" w:eastAsia="楷体"/>
                <w:sz w:val="24"/>
                <w:szCs w:val="24"/>
              </w:rPr>
              <w:t xml:space="preserve">2.文学理论基础 </w:t>
            </w:r>
          </w:p>
          <w:p>
            <w:pPr>
              <w:rPr>
                <w:rFonts w:ascii="楷体" w:hAnsi="楷体" w:eastAsia="楷体"/>
                <w:sz w:val="24"/>
                <w:szCs w:val="24"/>
              </w:rPr>
            </w:pPr>
            <w:r>
              <w:rPr>
                <w:rFonts w:hint="eastAsia" w:ascii="楷体" w:hAnsi="楷体" w:eastAsia="楷体"/>
                <w:sz w:val="24"/>
                <w:szCs w:val="24"/>
              </w:rPr>
              <w:t>3.中国古代文学作品读解</w:t>
            </w:r>
          </w:p>
          <w:p>
            <w:pPr>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1971" w:type="dxa"/>
            <w:vAlign w:val="center"/>
          </w:tcPr>
          <w:p>
            <w:pPr>
              <w:rPr>
                <w:rFonts w:ascii="楷体" w:hAnsi="楷体" w:eastAsia="楷体"/>
                <w:b/>
                <w:bCs/>
                <w:sz w:val="24"/>
                <w:szCs w:val="24"/>
              </w:rPr>
            </w:pPr>
            <w:r>
              <w:rPr>
                <w:rFonts w:hint="eastAsia" w:ascii="楷体" w:hAnsi="楷体" w:eastAsia="楷体"/>
                <w:b/>
                <w:bCs/>
                <w:sz w:val="24"/>
                <w:szCs w:val="24"/>
              </w:rPr>
              <w:t>050102 语言学及应用语言学</w:t>
            </w:r>
          </w:p>
        </w:tc>
        <w:tc>
          <w:tcPr>
            <w:tcW w:w="1386" w:type="dxa"/>
            <w:vAlign w:val="center"/>
          </w:tcPr>
          <w:p>
            <w:pPr>
              <w:tabs>
                <w:tab w:val="left" w:pos="551"/>
              </w:tabs>
              <w:jc w:val="center"/>
              <w:rPr>
                <w:rFonts w:ascii="楷体" w:hAnsi="楷体" w:eastAsia="楷体"/>
                <w:sz w:val="24"/>
                <w:szCs w:val="24"/>
              </w:rPr>
            </w:pPr>
          </w:p>
        </w:tc>
        <w:tc>
          <w:tcPr>
            <w:tcW w:w="646" w:type="dxa"/>
            <w:vAlign w:val="center"/>
          </w:tcPr>
          <w:p>
            <w:pPr>
              <w:rPr>
                <w:rFonts w:ascii="楷体" w:hAnsi="楷体" w:eastAsia="楷体"/>
                <w:sz w:val="24"/>
                <w:szCs w:val="24"/>
              </w:rPr>
            </w:pPr>
          </w:p>
        </w:tc>
        <w:tc>
          <w:tcPr>
            <w:tcW w:w="1928" w:type="dxa"/>
            <w:vAlign w:val="center"/>
          </w:tcPr>
          <w:p>
            <w:pPr>
              <w:rPr>
                <w:rFonts w:ascii="楷体" w:hAnsi="楷体" w:eastAsia="楷体"/>
                <w:sz w:val="24"/>
                <w:szCs w:val="24"/>
              </w:rPr>
            </w:pPr>
          </w:p>
        </w:tc>
        <w:tc>
          <w:tcPr>
            <w:tcW w:w="2265" w:type="dxa"/>
            <w:vAlign w:val="center"/>
          </w:tcPr>
          <w:p>
            <w:pPr>
              <w:rPr>
                <w:rFonts w:ascii="楷体" w:hAnsi="楷体" w:eastAsia="楷体"/>
                <w:sz w:val="24"/>
                <w:szCs w:val="24"/>
              </w:rPr>
            </w:pPr>
          </w:p>
        </w:tc>
        <w:tc>
          <w:tcPr>
            <w:tcW w:w="1878" w:type="dxa"/>
            <w:vAlign w:val="center"/>
          </w:tcPr>
          <w:p>
            <w:pPr>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jc w:val="center"/>
        </w:trPr>
        <w:tc>
          <w:tcPr>
            <w:tcW w:w="1971" w:type="dxa"/>
            <w:vAlign w:val="center"/>
          </w:tcPr>
          <w:p>
            <w:pPr>
              <w:rPr>
                <w:rFonts w:ascii="楷体" w:hAnsi="楷体" w:eastAsia="楷体"/>
                <w:b/>
                <w:bCs/>
                <w:sz w:val="24"/>
                <w:szCs w:val="24"/>
              </w:rPr>
            </w:pPr>
            <w:r>
              <w:rPr>
                <w:rFonts w:hint="eastAsia" w:ascii="楷体" w:hAnsi="楷体" w:eastAsia="楷体"/>
                <w:b/>
                <w:bCs/>
                <w:sz w:val="24"/>
                <w:szCs w:val="24"/>
              </w:rPr>
              <w:t>01语言与</w:t>
            </w:r>
            <w:r>
              <w:rPr>
                <w:rFonts w:ascii="楷体" w:hAnsi="楷体" w:eastAsia="楷体"/>
                <w:b/>
                <w:bCs/>
                <w:sz w:val="24"/>
                <w:szCs w:val="24"/>
              </w:rPr>
              <w:t>社会研究</w:t>
            </w:r>
          </w:p>
        </w:tc>
        <w:tc>
          <w:tcPr>
            <w:tcW w:w="1386" w:type="dxa"/>
            <w:vAlign w:val="center"/>
          </w:tcPr>
          <w:p>
            <w:pPr>
              <w:tabs>
                <w:tab w:val="left" w:pos="551"/>
              </w:tabs>
              <w:jc w:val="center"/>
              <w:rPr>
                <w:rFonts w:ascii="楷体" w:hAnsi="楷体" w:eastAsia="楷体"/>
                <w:sz w:val="24"/>
                <w:szCs w:val="24"/>
              </w:rPr>
            </w:pPr>
            <w:r>
              <w:rPr>
                <w:rFonts w:hint="eastAsia" w:ascii="楷体" w:hAnsi="楷体" w:eastAsia="楷体"/>
                <w:sz w:val="24"/>
                <w:szCs w:val="24"/>
              </w:rPr>
              <w:t xml:space="preserve">周  </w:t>
            </w:r>
            <w:r>
              <w:rPr>
                <w:rFonts w:ascii="楷体" w:hAnsi="楷体" w:eastAsia="楷体"/>
                <w:sz w:val="24"/>
                <w:szCs w:val="24"/>
              </w:rPr>
              <w:t>珊</w:t>
            </w:r>
            <w:r>
              <w:rPr>
                <w:rFonts w:hint="eastAsia" w:ascii="楷体" w:hAnsi="楷体" w:eastAsia="楷体"/>
                <w:sz w:val="24"/>
                <w:szCs w:val="24"/>
              </w:rPr>
              <w:t xml:space="preserve">    刘宏宇  李志忠</w:t>
            </w:r>
          </w:p>
        </w:tc>
        <w:tc>
          <w:tcPr>
            <w:tcW w:w="646" w:type="dxa"/>
            <w:vMerge w:val="restart"/>
            <w:vAlign w:val="center"/>
          </w:tcPr>
          <w:p>
            <w:pPr>
              <w:rPr>
                <w:rFonts w:ascii="楷体" w:hAnsi="楷体" w:eastAsia="楷体"/>
                <w:sz w:val="24"/>
                <w:szCs w:val="24"/>
              </w:rPr>
            </w:pPr>
          </w:p>
          <w:p>
            <w:pPr>
              <w:rPr>
                <w:rFonts w:ascii="楷体" w:hAnsi="楷体" w:eastAsia="楷体"/>
                <w:sz w:val="24"/>
                <w:szCs w:val="24"/>
              </w:rPr>
            </w:pPr>
          </w:p>
        </w:tc>
        <w:tc>
          <w:tcPr>
            <w:tcW w:w="1928" w:type="dxa"/>
            <w:vMerge w:val="restart"/>
            <w:vAlign w:val="center"/>
          </w:tcPr>
          <w:p>
            <w:pPr>
              <w:rPr>
                <w:rFonts w:ascii="楷体" w:hAnsi="楷体" w:eastAsia="楷体"/>
                <w:sz w:val="24"/>
                <w:szCs w:val="24"/>
              </w:rPr>
            </w:pPr>
            <w:r>
              <w:rPr>
                <w:rFonts w:hint="eastAsia" w:ascii="楷体" w:hAnsi="楷体" w:eastAsia="楷体"/>
                <w:sz w:val="24"/>
                <w:szCs w:val="24"/>
              </w:rPr>
              <w:t>①1001英语、1002俄语、1003日语任选其一</w:t>
            </w:r>
          </w:p>
          <w:p>
            <w:pPr>
              <w:rPr>
                <w:rFonts w:ascii="楷体" w:hAnsi="楷体" w:eastAsia="楷体"/>
                <w:sz w:val="24"/>
                <w:szCs w:val="24"/>
              </w:rPr>
            </w:pPr>
            <w:r>
              <w:rPr>
                <w:rFonts w:hint="eastAsia" w:ascii="楷体" w:hAnsi="楷体" w:eastAsia="楷体"/>
                <w:sz w:val="24"/>
                <w:szCs w:val="24"/>
              </w:rPr>
              <w:t>②2004中国语言文学综合</w:t>
            </w:r>
          </w:p>
          <w:p>
            <w:pPr>
              <w:rPr>
                <w:rFonts w:ascii="楷体" w:hAnsi="楷体" w:eastAsia="楷体"/>
                <w:sz w:val="24"/>
                <w:szCs w:val="24"/>
              </w:rPr>
            </w:pPr>
            <w:r>
              <w:rPr>
                <w:rFonts w:hint="eastAsia" w:ascii="楷体" w:hAnsi="楷体" w:eastAsia="楷体"/>
                <w:sz w:val="24"/>
                <w:szCs w:val="24"/>
              </w:rPr>
              <w:t>③3011语言学理论与语言学流派</w:t>
            </w:r>
          </w:p>
        </w:tc>
        <w:tc>
          <w:tcPr>
            <w:tcW w:w="2265" w:type="dxa"/>
            <w:vMerge w:val="restart"/>
            <w:vAlign w:val="center"/>
          </w:tcPr>
          <w:p>
            <w:pPr>
              <w:rPr>
                <w:rFonts w:ascii="楷体" w:hAnsi="楷体" w:eastAsia="楷体"/>
                <w:sz w:val="24"/>
                <w:szCs w:val="24"/>
              </w:rPr>
            </w:pPr>
            <w:r>
              <w:rPr>
                <w:rFonts w:hint="eastAsia" w:ascii="楷体" w:hAnsi="楷体" w:eastAsia="楷体"/>
                <w:sz w:val="24"/>
                <w:szCs w:val="24"/>
              </w:rPr>
              <w:t>1.外语应用能力</w:t>
            </w:r>
          </w:p>
          <w:p>
            <w:pPr>
              <w:rPr>
                <w:rFonts w:ascii="楷体" w:hAnsi="楷体" w:eastAsia="楷体"/>
                <w:sz w:val="24"/>
                <w:szCs w:val="24"/>
              </w:rPr>
            </w:pPr>
            <w:r>
              <w:rPr>
                <w:rFonts w:hint="eastAsia" w:ascii="楷体" w:hAnsi="楷体" w:eastAsia="楷体"/>
                <w:sz w:val="24"/>
                <w:szCs w:val="24"/>
              </w:rPr>
              <w:t>2.应用语言学与社会语言学</w:t>
            </w:r>
          </w:p>
          <w:p>
            <w:pPr>
              <w:rPr>
                <w:rFonts w:ascii="楷体" w:hAnsi="楷体" w:eastAsia="楷体"/>
                <w:sz w:val="24"/>
                <w:szCs w:val="24"/>
              </w:rPr>
            </w:pPr>
            <w:r>
              <w:rPr>
                <w:rFonts w:hint="eastAsia" w:ascii="楷体" w:hAnsi="楷体" w:eastAsia="楷体"/>
                <w:sz w:val="24"/>
                <w:szCs w:val="24"/>
              </w:rPr>
              <w:t>3.综合面试</w:t>
            </w:r>
          </w:p>
        </w:tc>
        <w:tc>
          <w:tcPr>
            <w:tcW w:w="1878" w:type="dxa"/>
            <w:vMerge w:val="restart"/>
            <w:vAlign w:val="center"/>
          </w:tcPr>
          <w:p>
            <w:pPr>
              <w:rPr>
                <w:rFonts w:ascii="楷体" w:hAnsi="楷体" w:eastAsia="楷体"/>
                <w:sz w:val="24"/>
                <w:szCs w:val="24"/>
              </w:rPr>
            </w:pPr>
            <w:r>
              <w:rPr>
                <w:rFonts w:hint="eastAsia" w:ascii="楷体" w:hAnsi="楷体" w:eastAsia="楷体"/>
                <w:sz w:val="24"/>
                <w:szCs w:val="24"/>
              </w:rPr>
              <w:t>1.科学社会主义理论与实践</w:t>
            </w:r>
          </w:p>
          <w:p>
            <w:pPr>
              <w:rPr>
                <w:rFonts w:ascii="楷体" w:hAnsi="楷体" w:eastAsia="楷体"/>
                <w:sz w:val="24"/>
                <w:szCs w:val="24"/>
              </w:rPr>
            </w:pPr>
            <w:r>
              <w:rPr>
                <w:rFonts w:hint="eastAsia" w:ascii="楷体" w:hAnsi="楷体" w:eastAsia="楷体"/>
                <w:sz w:val="24"/>
                <w:szCs w:val="24"/>
              </w:rPr>
              <w:t>2.现代汉语与古代汉语</w:t>
            </w:r>
          </w:p>
          <w:p>
            <w:pPr>
              <w:rPr>
                <w:rFonts w:ascii="楷体" w:hAnsi="楷体" w:eastAsia="楷体"/>
                <w:sz w:val="24"/>
                <w:szCs w:val="24"/>
              </w:rPr>
            </w:pPr>
            <w:r>
              <w:rPr>
                <w:rFonts w:hint="eastAsia" w:ascii="楷体" w:hAnsi="楷体" w:eastAsia="楷体"/>
                <w:sz w:val="24"/>
                <w:szCs w:val="24"/>
              </w:rPr>
              <w:t>3.语言学概论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71" w:type="dxa"/>
            <w:vAlign w:val="center"/>
          </w:tcPr>
          <w:p>
            <w:pPr>
              <w:rPr>
                <w:rFonts w:ascii="楷体" w:hAnsi="楷体" w:eastAsia="楷体"/>
                <w:b/>
                <w:bCs/>
                <w:sz w:val="24"/>
                <w:szCs w:val="24"/>
              </w:rPr>
            </w:pPr>
            <w:r>
              <w:rPr>
                <w:rFonts w:hint="eastAsia" w:ascii="楷体" w:hAnsi="楷体" w:eastAsia="楷体"/>
                <w:b/>
                <w:bCs/>
                <w:sz w:val="24"/>
                <w:szCs w:val="24"/>
              </w:rPr>
              <w:t>02语言</w:t>
            </w:r>
            <w:r>
              <w:rPr>
                <w:rFonts w:ascii="楷体" w:hAnsi="楷体" w:eastAsia="楷体"/>
                <w:b/>
                <w:bCs/>
                <w:sz w:val="24"/>
                <w:szCs w:val="24"/>
              </w:rPr>
              <w:t>文字应用研究</w:t>
            </w:r>
          </w:p>
        </w:tc>
        <w:tc>
          <w:tcPr>
            <w:tcW w:w="1386" w:type="dxa"/>
            <w:vAlign w:val="center"/>
          </w:tcPr>
          <w:p>
            <w:pPr>
              <w:tabs>
                <w:tab w:val="left" w:pos="551"/>
              </w:tabs>
              <w:jc w:val="center"/>
              <w:rPr>
                <w:rFonts w:ascii="楷体" w:hAnsi="楷体" w:eastAsia="楷体"/>
                <w:sz w:val="24"/>
                <w:szCs w:val="24"/>
              </w:rPr>
            </w:pPr>
            <w:r>
              <w:rPr>
                <w:rFonts w:hint="eastAsia" w:ascii="楷体" w:hAnsi="楷体" w:eastAsia="楷体"/>
                <w:sz w:val="24"/>
                <w:szCs w:val="24"/>
              </w:rPr>
              <w:t>华锦木</w:t>
            </w:r>
          </w:p>
          <w:p>
            <w:pPr>
              <w:tabs>
                <w:tab w:val="left" w:pos="551"/>
              </w:tabs>
              <w:jc w:val="center"/>
              <w:rPr>
                <w:rFonts w:ascii="楷体" w:hAnsi="楷体" w:eastAsia="楷体"/>
                <w:sz w:val="24"/>
                <w:szCs w:val="24"/>
              </w:rPr>
            </w:pPr>
            <w:r>
              <w:rPr>
                <w:rFonts w:hint="eastAsia" w:ascii="楷体" w:hAnsi="楷体" w:eastAsia="楷体"/>
                <w:sz w:val="24"/>
                <w:szCs w:val="24"/>
              </w:rPr>
              <w:t>赵江民</w:t>
            </w:r>
          </w:p>
          <w:p>
            <w:pPr>
              <w:tabs>
                <w:tab w:val="left" w:pos="551"/>
              </w:tabs>
              <w:jc w:val="center"/>
              <w:rPr>
                <w:rFonts w:ascii="楷体" w:hAnsi="楷体" w:eastAsia="楷体"/>
                <w:sz w:val="24"/>
                <w:szCs w:val="24"/>
              </w:rPr>
            </w:pPr>
            <w:r>
              <w:rPr>
                <w:rFonts w:hint="eastAsia" w:ascii="楷体" w:hAnsi="楷体" w:eastAsia="楷体"/>
                <w:sz w:val="24"/>
                <w:szCs w:val="24"/>
              </w:rPr>
              <w:t>尹小荣</w:t>
            </w:r>
          </w:p>
          <w:p>
            <w:pPr>
              <w:tabs>
                <w:tab w:val="left" w:pos="551"/>
              </w:tabs>
              <w:jc w:val="center"/>
              <w:rPr>
                <w:rFonts w:ascii="楷体" w:hAnsi="楷体" w:eastAsia="楷体"/>
                <w:sz w:val="24"/>
                <w:szCs w:val="24"/>
              </w:rPr>
            </w:pPr>
            <w:r>
              <w:rPr>
                <w:rFonts w:hint="eastAsia" w:ascii="楷体" w:hAnsi="楷体" w:eastAsia="楷体"/>
                <w:sz w:val="24"/>
                <w:szCs w:val="24"/>
              </w:rPr>
              <w:t>张全生</w:t>
            </w:r>
          </w:p>
        </w:tc>
        <w:tc>
          <w:tcPr>
            <w:tcW w:w="646" w:type="dxa"/>
            <w:vMerge w:val="continue"/>
            <w:vAlign w:val="center"/>
          </w:tcPr>
          <w:p>
            <w:pPr>
              <w:rPr>
                <w:b/>
              </w:rPr>
            </w:pPr>
          </w:p>
        </w:tc>
        <w:tc>
          <w:tcPr>
            <w:tcW w:w="1928" w:type="dxa"/>
            <w:vMerge w:val="continue"/>
            <w:vAlign w:val="center"/>
          </w:tcPr>
          <w:p>
            <w:pPr>
              <w:rPr>
                <w:b/>
              </w:rPr>
            </w:pPr>
          </w:p>
        </w:tc>
        <w:tc>
          <w:tcPr>
            <w:tcW w:w="2265" w:type="dxa"/>
            <w:vMerge w:val="continue"/>
            <w:vAlign w:val="center"/>
          </w:tcPr>
          <w:p>
            <w:pPr>
              <w:rPr>
                <w:b/>
              </w:rPr>
            </w:pPr>
          </w:p>
        </w:tc>
        <w:tc>
          <w:tcPr>
            <w:tcW w:w="1878" w:type="dxa"/>
            <w:vMerge w:val="continue"/>
            <w:vAlign w:val="center"/>
          </w:tcPr>
          <w:p>
            <w:pPr>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jc w:val="center"/>
        </w:trPr>
        <w:tc>
          <w:tcPr>
            <w:tcW w:w="1971" w:type="dxa"/>
            <w:vAlign w:val="center"/>
          </w:tcPr>
          <w:p>
            <w:pPr>
              <w:rPr>
                <w:rFonts w:ascii="楷体" w:hAnsi="楷体" w:eastAsia="楷体"/>
                <w:b/>
                <w:bCs/>
                <w:sz w:val="24"/>
                <w:szCs w:val="24"/>
              </w:rPr>
            </w:pPr>
            <w:r>
              <w:rPr>
                <w:rFonts w:hint="eastAsia" w:ascii="楷体" w:hAnsi="楷体" w:eastAsia="楷体"/>
                <w:b/>
                <w:bCs/>
                <w:sz w:val="24"/>
                <w:szCs w:val="24"/>
              </w:rPr>
              <w:t>050104 中国古典文献学</w:t>
            </w:r>
          </w:p>
        </w:tc>
        <w:tc>
          <w:tcPr>
            <w:tcW w:w="1386" w:type="dxa"/>
            <w:vAlign w:val="center"/>
          </w:tcPr>
          <w:p>
            <w:pPr>
              <w:tabs>
                <w:tab w:val="left" w:pos="551"/>
              </w:tabs>
              <w:jc w:val="center"/>
              <w:rPr>
                <w:rFonts w:ascii="楷体" w:hAnsi="楷体" w:eastAsia="楷体"/>
                <w:sz w:val="24"/>
                <w:szCs w:val="24"/>
              </w:rPr>
            </w:pPr>
          </w:p>
        </w:tc>
        <w:tc>
          <w:tcPr>
            <w:tcW w:w="646" w:type="dxa"/>
            <w:vAlign w:val="center"/>
          </w:tcPr>
          <w:p>
            <w:pPr>
              <w:rPr>
                <w:rFonts w:ascii="楷体" w:hAnsi="楷体" w:eastAsia="楷体"/>
                <w:sz w:val="24"/>
                <w:szCs w:val="24"/>
              </w:rPr>
            </w:pPr>
          </w:p>
        </w:tc>
        <w:tc>
          <w:tcPr>
            <w:tcW w:w="1928" w:type="dxa"/>
            <w:vAlign w:val="center"/>
          </w:tcPr>
          <w:p>
            <w:pPr>
              <w:rPr>
                <w:rFonts w:ascii="楷体" w:hAnsi="楷体" w:eastAsia="楷体"/>
                <w:sz w:val="24"/>
                <w:szCs w:val="24"/>
              </w:rPr>
            </w:pPr>
          </w:p>
        </w:tc>
        <w:tc>
          <w:tcPr>
            <w:tcW w:w="2265" w:type="dxa"/>
            <w:vAlign w:val="center"/>
          </w:tcPr>
          <w:p>
            <w:pPr>
              <w:rPr>
                <w:rFonts w:ascii="楷体" w:hAnsi="楷体" w:eastAsia="楷体"/>
                <w:sz w:val="24"/>
                <w:szCs w:val="24"/>
              </w:rPr>
            </w:pPr>
          </w:p>
        </w:tc>
        <w:tc>
          <w:tcPr>
            <w:tcW w:w="1878" w:type="dxa"/>
            <w:vAlign w:val="center"/>
          </w:tcPr>
          <w:p>
            <w:pPr>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jc w:val="center"/>
        </w:trPr>
        <w:tc>
          <w:tcPr>
            <w:tcW w:w="1971" w:type="dxa"/>
            <w:shd w:val="clear" w:color="auto" w:fill="auto"/>
            <w:vAlign w:val="center"/>
          </w:tcPr>
          <w:p>
            <w:pPr>
              <w:rPr>
                <w:rFonts w:ascii="楷体" w:hAnsi="楷体" w:eastAsia="楷体"/>
                <w:b/>
                <w:bCs/>
                <w:sz w:val="24"/>
                <w:szCs w:val="24"/>
              </w:rPr>
            </w:pPr>
            <w:r>
              <w:rPr>
                <w:rFonts w:hint="eastAsia" w:ascii="楷体" w:hAnsi="楷体" w:eastAsia="楷体"/>
                <w:b/>
                <w:bCs/>
                <w:sz w:val="24"/>
                <w:szCs w:val="24"/>
              </w:rPr>
              <w:t>0</w:t>
            </w:r>
            <w:r>
              <w:rPr>
                <w:rFonts w:ascii="楷体" w:hAnsi="楷体" w:eastAsia="楷体"/>
                <w:b/>
                <w:bCs/>
                <w:sz w:val="24"/>
                <w:szCs w:val="24"/>
              </w:rPr>
              <w:t>1</w:t>
            </w:r>
            <w:r>
              <w:rPr>
                <w:rFonts w:hint="eastAsia" w:ascii="楷体" w:hAnsi="楷体" w:eastAsia="楷体"/>
                <w:b/>
                <w:bCs/>
                <w:sz w:val="24"/>
                <w:szCs w:val="24"/>
              </w:rPr>
              <w:t>西域文献整理与研究</w:t>
            </w:r>
          </w:p>
        </w:tc>
        <w:tc>
          <w:tcPr>
            <w:tcW w:w="1386" w:type="dxa"/>
            <w:shd w:val="clear" w:color="auto" w:fill="auto"/>
            <w:vAlign w:val="center"/>
          </w:tcPr>
          <w:p>
            <w:pPr>
              <w:tabs>
                <w:tab w:val="left" w:pos="551"/>
              </w:tabs>
              <w:jc w:val="center"/>
              <w:rPr>
                <w:rFonts w:ascii="楷体" w:hAnsi="楷体" w:eastAsia="楷体"/>
                <w:sz w:val="24"/>
                <w:szCs w:val="24"/>
              </w:rPr>
            </w:pPr>
            <w:r>
              <w:rPr>
                <w:rFonts w:hint="eastAsia" w:ascii="楷体" w:hAnsi="楷体" w:eastAsia="楷体"/>
                <w:sz w:val="24"/>
                <w:szCs w:val="24"/>
              </w:rPr>
              <w:t>朱玉麒</w:t>
            </w:r>
          </w:p>
          <w:p>
            <w:pPr>
              <w:tabs>
                <w:tab w:val="left" w:pos="551"/>
              </w:tabs>
              <w:jc w:val="center"/>
              <w:rPr>
                <w:rFonts w:ascii="楷体" w:hAnsi="楷体" w:eastAsia="楷体"/>
                <w:sz w:val="24"/>
                <w:szCs w:val="24"/>
              </w:rPr>
            </w:pPr>
            <w:r>
              <w:rPr>
                <w:rFonts w:hint="eastAsia" w:ascii="楷体" w:hAnsi="楷体" w:eastAsia="楷体"/>
                <w:sz w:val="24"/>
                <w:szCs w:val="24"/>
              </w:rPr>
              <w:t>孙文杰</w:t>
            </w:r>
          </w:p>
        </w:tc>
        <w:tc>
          <w:tcPr>
            <w:tcW w:w="646" w:type="dxa"/>
            <w:shd w:val="clear" w:color="auto" w:fill="auto"/>
            <w:vAlign w:val="center"/>
          </w:tcPr>
          <w:p>
            <w:pPr>
              <w:rPr>
                <w:rFonts w:ascii="楷体" w:hAnsi="楷体" w:eastAsia="楷体"/>
                <w:sz w:val="24"/>
                <w:szCs w:val="24"/>
              </w:rPr>
            </w:pPr>
          </w:p>
        </w:tc>
        <w:tc>
          <w:tcPr>
            <w:tcW w:w="1928" w:type="dxa"/>
            <w:vMerge w:val="restart"/>
            <w:shd w:val="clear" w:color="auto" w:fill="auto"/>
            <w:vAlign w:val="center"/>
          </w:tcPr>
          <w:p>
            <w:pPr>
              <w:rPr>
                <w:rFonts w:ascii="楷体" w:hAnsi="楷体" w:eastAsia="楷体"/>
                <w:sz w:val="24"/>
                <w:szCs w:val="24"/>
              </w:rPr>
            </w:pPr>
            <w:r>
              <w:rPr>
                <w:rFonts w:hint="eastAsia" w:ascii="楷体" w:hAnsi="楷体" w:eastAsia="楷体"/>
                <w:sz w:val="24"/>
                <w:szCs w:val="24"/>
              </w:rPr>
              <w:t>①1001英语、1002俄语、1003日语任选其一</w:t>
            </w:r>
          </w:p>
          <w:p>
            <w:pPr>
              <w:rPr>
                <w:rFonts w:ascii="楷体" w:hAnsi="楷体" w:eastAsia="楷体"/>
                <w:sz w:val="24"/>
                <w:szCs w:val="24"/>
              </w:rPr>
            </w:pPr>
            <w:r>
              <w:rPr>
                <w:rFonts w:hint="eastAsia" w:ascii="楷体" w:hAnsi="楷体" w:eastAsia="楷体"/>
                <w:sz w:val="24"/>
                <w:szCs w:val="24"/>
              </w:rPr>
              <w:t>②2004中国语言文学综合</w:t>
            </w:r>
          </w:p>
          <w:p>
            <w:pPr>
              <w:rPr>
                <w:rFonts w:ascii="楷体" w:hAnsi="楷体" w:eastAsia="楷体"/>
                <w:sz w:val="24"/>
                <w:szCs w:val="24"/>
              </w:rPr>
            </w:pPr>
            <w:r>
              <w:rPr>
                <w:rFonts w:hint="eastAsia" w:ascii="楷体" w:hAnsi="楷体" w:eastAsia="楷体"/>
                <w:sz w:val="24"/>
                <w:szCs w:val="24"/>
              </w:rPr>
              <w:t>③3012中国文学史</w:t>
            </w:r>
          </w:p>
        </w:tc>
        <w:tc>
          <w:tcPr>
            <w:tcW w:w="2265" w:type="dxa"/>
            <w:vMerge w:val="restart"/>
            <w:shd w:val="clear" w:color="auto" w:fill="auto"/>
            <w:vAlign w:val="center"/>
          </w:tcPr>
          <w:p>
            <w:pPr>
              <w:rPr>
                <w:rFonts w:ascii="楷体" w:hAnsi="楷体" w:eastAsia="楷体"/>
                <w:sz w:val="24"/>
                <w:szCs w:val="24"/>
              </w:rPr>
            </w:pPr>
            <w:r>
              <w:rPr>
                <w:rFonts w:hint="eastAsia" w:ascii="楷体" w:hAnsi="楷体" w:eastAsia="楷体"/>
                <w:sz w:val="24"/>
                <w:szCs w:val="24"/>
              </w:rPr>
              <w:t>1.外语应用能力</w:t>
            </w:r>
          </w:p>
          <w:p>
            <w:pPr>
              <w:rPr>
                <w:rFonts w:ascii="楷体" w:hAnsi="楷体" w:eastAsia="楷体"/>
                <w:sz w:val="24"/>
                <w:szCs w:val="24"/>
              </w:rPr>
            </w:pPr>
            <w:r>
              <w:rPr>
                <w:rFonts w:hint="eastAsia" w:ascii="楷体" w:hAnsi="楷体" w:eastAsia="楷体"/>
                <w:sz w:val="24"/>
                <w:szCs w:val="24"/>
              </w:rPr>
              <w:t>2.古典文献精读</w:t>
            </w:r>
          </w:p>
          <w:p>
            <w:pPr>
              <w:rPr>
                <w:rFonts w:ascii="楷体" w:hAnsi="楷体" w:eastAsia="楷体"/>
                <w:sz w:val="24"/>
                <w:szCs w:val="24"/>
              </w:rPr>
            </w:pPr>
            <w:r>
              <w:rPr>
                <w:rFonts w:hint="eastAsia" w:ascii="楷体" w:hAnsi="楷体" w:eastAsia="楷体"/>
                <w:sz w:val="24"/>
                <w:szCs w:val="24"/>
              </w:rPr>
              <w:t>3.综合面试</w:t>
            </w:r>
          </w:p>
          <w:p>
            <w:pPr>
              <w:rPr>
                <w:rFonts w:ascii="楷体" w:hAnsi="楷体" w:eastAsia="楷体"/>
                <w:sz w:val="24"/>
                <w:szCs w:val="24"/>
              </w:rPr>
            </w:pPr>
          </w:p>
        </w:tc>
        <w:tc>
          <w:tcPr>
            <w:tcW w:w="1878" w:type="dxa"/>
            <w:vMerge w:val="restart"/>
            <w:shd w:val="clear" w:color="auto" w:fill="auto"/>
            <w:vAlign w:val="center"/>
          </w:tcPr>
          <w:p>
            <w:pPr>
              <w:rPr>
                <w:rFonts w:ascii="楷体" w:hAnsi="楷体" w:eastAsia="楷体"/>
                <w:sz w:val="24"/>
                <w:szCs w:val="24"/>
              </w:rPr>
            </w:pPr>
            <w:r>
              <w:rPr>
                <w:rFonts w:hint="eastAsia" w:ascii="楷体" w:hAnsi="楷体" w:eastAsia="楷体"/>
                <w:sz w:val="24"/>
                <w:szCs w:val="24"/>
              </w:rPr>
              <w:t>1.科学社会主义理论与实践</w:t>
            </w:r>
          </w:p>
          <w:p>
            <w:pPr>
              <w:rPr>
                <w:rFonts w:ascii="楷体" w:hAnsi="楷体" w:eastAsia="楷体"/>
                <w:sz w:val="24"/>
                <w:szCs w:val="24"/>
              </w:rPr>
            </w:pPr>
            <w:r>
              <w:rPr>
                <w:rFonts w:hint="eastAsia" w:ascii="楷体" w:hAnsi="楷体" w:eastAsia="楷体"/>
                <w:sz w:val="24"/>
                <w:szCs w:val="24"/>
              </w:rPr>
              <w:t>2.古代汉语基础</w:t>
            </w:r>
          </w:p>
          <w:p>
            <w:pPr>
              <w:rPr>
                <w:rFonts w:ascii="楷体" w:hAnsi="楷体" w:eastAsia="楷体"/>
                <w:sz w:val="24"/>
                <w:szCs w:val="24"/>
              </w:rPr>
            </w:pPr>
            <w:r>
              <w:rPr>
                <w:rFonts w:hint="eastAsia" w:ascii="楷体" w:hAnsi="楷体" w:eastAsia="楷体"/>
                <w:sz w:val="24"/>
                <w:szCs w:val="24"/>
              </w:rPr>
              <w:t>3.文学理论基础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971" w:type="dxa"/>
            <w:vAlign w:val="center"/>
          </w:tcPr>
          <w:p>
            <w:pPr>
              <w:rPr>
                <w:rFonts w:ascii="楷体" w:hAnsi="楷体" w:eastAsia="楷体"/>
                <w:b/>
                <w:bCs/>
                <w:sz w:val="24"/>
                <w:szCs w:val="24"/>
              </w:rPr>
            </w:pPr>
            <w:r>
              <w:rPr>
                <w:rFonts w:hint="eastAsia" w:ascii="楷体" w:hAnsi="楷体" w:eastAsia="楷体"/>
                <w:b/>
                <w:bCs/>
                <w:sz w:val="24"/>
                <w:szCs w:val="24"/>
              </w:rPr>
              <w:t>02经史文献</w:t>
            </w:r>
            <w:r>
              <w:rPr>
                <w:rFonts w:ascii="楷体" w:hAnsi="楷体" w:eastAsia="楷体"/>
                <w:b/>
                <w:bCs/>
                <w:sz w:val="24"/>
                <w:szCs w:val="24"/>
              </w:rPr>
              <w:t>整理与研究</w:t>
            </w:r>
          </w:p>
        </w:tc>
        <w:tc>
          <w:tcPr>
            <w:tcW w:w="1386" w:type="dxa"/>
            <w:vAlign w:val="center"/>
          </w:tcPr>
          <w:p>
            <w:pPr>
              <w:tabs>
                <w:tab w:val="left" w:pos="551"/>
              </w:tabs>
              <w:jc w:val="center"/>
              <w:rPr>
                <w:rFonts w:ascii="楷体" w:hAnsi="楷体" w:eastAsia="楷体"/>
                <w:sz w:val="24"/>
                <w:szCs w:val="24"/>
              </w:rPr>
            </w:pPr>
            <w:r>
              <w:rPr>
                <w:rFonts w:hint="eastAsia" w:ascii="楷体" w:hAnsi="楷体" w:eastAsia="楷体"/>
                <w:sz w:val="24"/>
                <w:szCs w:val="24"/>
              </w:rPr>
              <w:t>夏国强</w:t>
            </w:r>
          </w:p>
        </w:tc>
        <w:tc>
          <w:tcPr>
            <w:tcW w:w="646" w:type="dxa"/>
            <w:vAlign w:val="center"/>
          </w:tcPr>
          <w:p>
            <w:pPr>
              <w:rPr>
                <w:rFonts w:ascii="楷体" w:hAnsi="楷体" w:eastAsia="楷体"/>
                <w:sz w:val="24"/>
                <w:szCs w:val="24"/>
              </w:rPr>
            </w:pPr>
          </w:p>
        </w:tc>
        <w:tc>
          <w:tcPr>
            <w:tcW w:w="1928" w:type="dxa"/>
            <w:vMerge w:val="continue"/>
            <w:vAlign w:val="center"/>
          </w:tcPr>
          <w:p>
            <w:pPr>
              <w:rPr>
                <w:rFonts w:ascii="楷体" w:hAnsi="楷体" w:eastAsia="楷体"/>
                <w:sz w:val="24"/>
                <w:szCs w:val="24"/>
              </w:rPr>
            </w:pPr>
          </w:p>
        </w:tc>
        <w:tc>
          <w:tcPr>
            <w:tcW w:w="2265" w:type="dxa"/>
            <w:vMerge w:val="continue"/>
            <w:vAlign w:val="center"/>
          </w:tcPr>
          <w:p>
            <w:pPr>
              <w:rPr>
                <w:rFonts w:ascii="楷体" w:hAnsi="楷体" w:eastAsia="楷体"/>
                <w:sz w:val="24"/>
                <w:szCs w:val="24"/>
              </w:rPr>
            </w:pPr>
          </w:p>
        </w:tc>
        <w:tc>
          <w:tcPr>
            <w:tcW w:w="1878" w:type="dxa"/>
            <w:vMerge w:val="continue"/>
            <w:vAlign w:val="center"/>
          </w:tcPr>
          <w:p>
            <w:pPr>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971" w:type="dxa"/>
            <w:vAlign w:val="center"/>
          </w:tcPr>
          <w:p>
            <w:pPr>
              <w:rPr>
                <w:rFonts w:ascii="楷体" w:hAnsi="楷体" w:eastAsia="楷体"/>
                <w:b/>
                <w:bCs/>
                <w:sz w:val="24"/>
                <w:szCs w:val="24"/>
              </w:rPr>
            </w:pPr>
            <w:r>
              <w:rPr>
                <w:rFonts w:hint="eastAsia" w:ascii="楷体" w:hAnsi="楷体" w:eastAsia="楷体"/>
                <w:b/>
                <w:bCs/>
                <w:sz w:val="24"/>
                <w:szCs w:val="24"/>
              </w:rPr>
              <w:t>050106 中国现当代文学</w:t>
            </w:r>
          </w:p>
        </w:tc>
        <w:tc>
          <w:tcPr>
            <w:tcW w:w="1386" w:type="dxa"/>
            <w:vAlign w:val="center"/>
          </w:tcPr>
          <w:p>
            <w:pPr>
              <w:tabs>
                <w:tab w:val="left" w:pos="551"/>
              </w:tabs>
              <w:jc w:val="center"/>
              <w:rPr>
                <w:rFonts w:ascii="楷体" w:hAnsi="楷体" w:eastAsia="楷体"/>
                <w:sz w:val="24"/>
                <w:szCs w:val="24"/>
              </w:rPr>
            </w:pPr>
          </w:p>
        </w:tc>
        <w:tc>
          <w:tcPr>
            <w:tcW w:w="646" w:type="dxa"/>
            <w:vAlign w:val="center"/>
          </w:tcPr>
          <w:p>
            <w:pPr>
              <w:rPr>
                <w:rFonts w:ascii="楷体" w:hAnsi="楷体" w:eastAsia="楷体"/>
                <w:sz w:val="24"/>
                <w:szCs w:val="24"/>
              </w:rPr>
            </w:pPr>
          </w:p>
        </w:tc>
        <w:tc>
          <w:tcPr>
            <w:tcW w:w="1928" w:type="dxa"/>
            <w:vAlign w:val="center"/>
          </w:tcPr>
          <w:p>
            <w:pPr>
              <w:rPr>
                <w:rFonts w:ascii="楷体" w:hAnsi="楷体" w:eastAsia="楷体"/>
                <w:sz w:val="24"/>
                <w:szCs w:val="24"/>
              </w:rPr>
            </w:pPr>
          </w:p>
        </w:tc>
        <w:tc>
          <w:tcPr>
            <w:tcW w:w="2265" w:type="dxa"/>
            <w:vAlign w:val="center"/>
          </w:tcPr>
          <w:p>
            <w:pPr>
              <w:rPr>
                <w:rFonts w:ascii="楷体" w:hAnsi="楷体" w:eastAsia="楷体"/>
                <w:sz w:val="24"/>
                <w:szCs w:val="24"/>
              </w:rPr>
            </w:pPr>
          </w:p>
        </w:tc>
        <w:tc>
          <w:tcPr>
            <w:tcW w:w="1878" w:type="dxa"/>
            <w:vAlign w:val="center"/>
          </w:tcPr>
          <w:p>
            <w:pPr>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8" w:hRule="atLeast"/>
          <w:jc w:val="center"/>
        </w:trPr>
        <w:tc>
          <w:tcPr>
            <w:tcW w:w="1971" w:type="dxa"/>
            <w:vAlign w:val="center"/>
          </w:tcPr>
          <w:p>
            <w:pPr>
              <w:rPr>
                <w:rFonts w:ascii="楷体" w:hAnsi="楷体" w:eastAsia="楷体"/>
                <w:b/>
                <w:bCs/>
                <w:sz w:val="24"/>
                <w:szCs w:val="24"/>
              </w:rPr>
            </w:pPr>
            <w:r>
              <w:rPr>
                <w:rFonts w:hint="eastAsia" w:ascii="楷体" w:hAnsi="楷体" w:eastAsia="楷体"/>
                <w:b/>
                <w:bCs/>
                <w:sz w:val="24"/>
                <w:szCs w:val="24"/>
              </w:rPr>
              <w:t>01中国现当代文学传播研究</w:t>
            </w:r>
          </w:p>
        </w:tc>
        <w:tc>
          <w:tcPr>
            <w:tcW w:w="1386" w:type="dxa"/>
            <w:vAlign w:val="center"/>
          </w:tcPr>
          <w:p>
            <w:pPr>
              <w:tabs>
                <w:tab w:val="left" w:pos="551"/>
              </w:tabs>
              <w:jc w:val="center"/>
              <w:rPr>
                <w:rFonts w:ascii="楷体" w:hAnsi="楷体" w:eastAsia="楷体"/>
                <w:sz w:val="24"/>
                <w:szCs w:val="24"/>
              </w:rPr>
            </w:pPr>
            <w:r>
              <w:rPr>
                <w:rFonts w:hint="eastAsia" w:ascii="楷体" w:hAnsi="楷体" w:eastAsia="楷体"/>
                <w:sz w:val="24"/>
                <w:szCs w:val="24"/>
              </w:rPr>
              <w:t>艾光辉</w:t>
            </w:r>
          </w:p>
        </w:tc>
        <w:tc>
          <w:tcPr>
            <w:tcW w:w="646" w:type="dxa"/>
            <w:vAlign w:val="center"/>
          </w:tcPr>
          <w:p>
            <w:pPr>
              <w:rPr>
                <w:rFonts w:ascii="楷体" w:hAnsi="楷体" w:eastAsia="楷体"/>
                <w:sz w:val="24"/>
                <w:szCs w:val="24"/>
              </w:rPr>
            </w:pPr>
          </w:p>
        </w:tc>
        <w:tc>
          <w:tcPr>
            <w:tcW w:w="1928" w:type="dxa"/>
            <w:vAlign w:val="center"/>
          </w:tcPr>
          <w:p>
            <w:pPr>
              <w:rPr>
                <w:rFonts w:ascii="楷体" w:hAnsi="楷体" w:eastAsia="楷体"/>
                <w:sz w:val="24"/>
                <w:szCs w:val="24"/>
              </w:rPr>
            </w:pPr>
            <w:r>
              <w:rPr>
                <w:rFonts w:hint="eastAsia" w:ascii="楷体" w:hAnsi="楷体" w:eastAsia="楷体"/>
                <w:sz w:val="24"/>
                <w:szCs w:val="24"/>
              </w:rPr>
              <w:t>①1001英语、1002俄语、1003日语任选其一</w:t>
            </w:r>
          </w:p>
          <w:p>
            <w:pPr>
              <w:rPr>
                <w:rFonts w:ascii="楷体" w:hAnsi="楷体" w:eastAsia="楷体"/>
                <w:sz w:val="24"/>
                <w:szCs w:val="24"/>
              </w:rPr>
            </w:pPr>
            <w:r>
              <w:rPr>
                <w:rFonts w:hint="eastAsia" w:ascii="楷体" w:hAnsi="楷体" w:eastAsia="楷体"/>
                <w:sz w:val="24"/>
                <w:szCs w:val="24"/>
              </w:rPr>
              <w:t>②2004中国语言文学综合</w:t>
            </w:r>
          </w:p>
          <w:p>
            <w:pPr>
              <w:rPr>
                <w:rFonts w:ascii="楷体" w:hAnsi="楷体" w:eastAsia="楷体"/>
                <w:sz w:val="24"/>
                <w:szCs w:val="24"/>
              </w:rPr>
            </w:pPr>
            <w:r>
              <w:rPr>
                <w:rFonts w:hint="eastAsia" w:ascii="楷体" w:hAnsi="楷体" w:eastAsia="楷体"/>
                <w:sz w:val="24"/>
                <w:szCs w:val="24"/>
              </w:rPr>
              <w:t>③3013中国现当代文学史</w:t>
            </w:r>
          </w:p>
        </w:tc>
        <w:tc>
          <w:tcPr>
            <w:tcW w:w="2265" w:type="dxa"/>
            <w:vAlign w:val="center"/>
          </w:tcPr>
          <w:p>
            <w:pPr>
              <w:rPr>
                <w:rFonts w:ascii="楷体" w:hAnsi="楷体" w:eastAsia="楷体"/>
                <w:sz w:val="24"/>
                <w:szCs w:val="24"/>
              </w:rPr>
            </w:pPr>
            <w:r>
              <w:rPr>
                <w:rFonts w:hint="eastAsia" w:ascii="楷体" w:hAnsi="楷体" w:eastAsia="楷体"/>
                <w:sz w:val="24"/>
                <w:szCs w:val="24"/>
              </w:rPr>
              <w:t>1.外语应用能力</w:t>
            </w:r>
          </w:p>
          <w:p>
            <w:pPr>
              <w:rPr>
                <w:rFonts w:ascii="楷体" w:hAnsi="楷体" w:eastAsia="楷体"/>
                <w:sz w:val="24"/>
                <w:szCs w:val="24"/>
              </w:rPr>
            </w:pPr>
            <w:r>
              <w:rPr>
                <w:rFonts w:hint="eastAsia" w:ascii="楷体" w:hAnsi="楷体" w:eastAsia="楷体"/>
                <w:sz w:val="24"/>
                <w:szCs w:val="24"/>
              </w:rPr>
              <w:t>2.中国现当代文学思潮</w:t>
            </w:r>
          </w:p>
          <w:p>
            <w:pPr>
              <w:rPr>
                <w:rFonts w:ascii="楷体" w:hAnsi="楷体" w:eastAsia="楷体"/>
                <w:sz w:val="24"/>
                <w:szCs w:val="24"/>
              </w:rPr>
            </w:pPr>
            <w:r>
              <w:rPr>
                <w:rFonts w:hint="eastAsia" w:ascii="楷体" w:hAnsi="楷体" w:eastAsia="楷体"/>
                <w:sz w:val="24"/>
                <w:szCs w:val="24"/>
              </w:rPr>
              <w:t>3.综合面试</w:t>
            </w:r>
          </w:p>
          <w:p>
            <w:pPr>
              <w:rPr>
                <w:rFonts w:ascii="楷体" w:hAnsi="楷体" w:eastAsia="楷体"/>
                <w:sz w:val="24"/>
                <w:szCs w:val="24"/>
              </w:rPr>
            </w:pPr>
          </w:p>
        </w:tc>
        <w:tc>
          <w:tcPr>
            <w:tcW w:w="1878" w:type="dxa"/>
            <w:vAlign w:val="center"/>
          </w:tcPr>
          <w:p>
            <w:pPr>
              <w:rPr>
                <w:rFonts w:ascii="楷体" w:hAnsi="楷体" w:eastAsia="楷体"/>
                <w:sz w:val="24"/>
                <w:szCs w:val="24"/>
              </w:rPr>
            </w:pPr>
            <w:r>
              <w:rPr>
                <w:rFonts w:hint="eastAsia" w:ascii="楷体" w:hAnsi="楷体" w:eastAsia="楷体"/>
                <w:sz w:val="24"/>
                <w:szCs w:val="24"/>
              </w:rPr>
              <w:t>1.科学社会主义理论与实践</w:t>
            </w:r>
          </w:p>
          <w:p>
            <w:pPr>
              <w:rPr>
                <w:rFonts w:ascii="楷体" w:hAnsi="楷体" w:eastAsia="楷体"/>
                <w:sz w:val="24"/>
                <w:szCs w:val="24"/>
              </w:rPr>
            </w:pPr>
            <w:r>
              <w:rPr>
                <w:rFonts w:hint="eastAsia" w:ascii="楷体" w:hAnsi="楷体" w:eastAsia="楷体"/>
                <w:sz w:val="24"/>
                <w:szCs w:val="24"/>
              </w:rPr>
              <w:t>2.中国文学基础</w:t>
            </w:r>
          </w:p>
          <w:p>
            <w:pPr>
              <w:rPr>
                <w:rFonts w:ascii="楷体" w:hAnsi="楷体" w:eastAsia="楷体"/>
                <w:sz w:val="24"/>
                <w:szCs w:val="24"/>
              </w:rPr>
            </w:pPr>
            <w:r>
              <w:rPr>
                <w:rFonts w:hint="eastAsia" w:ascii="楷体" w:hAnsi="楷体" w:eastAsia="楷体"/>
                <w:sz w:val="24"/>
                <w:szCs w:val="24"/>
              </w:rPr>
              <w:t>3.马列文论</w:t>
            </w:r>
          </w:p>
          <w:p>
            <w:pPr>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1971" w:type="dxa"/>
            <w:vAlign w:val="center"/>
          </w:tcPr>
          <w:p>
            <w:pPr>
              <w:rPr>
                <w:rFonts w:ascii="楷体" w:hAnsi="楷体" w:eastAsia="楷体"/>
                <w:b/>
                <w:bCs/>
                <w:sz w:val="24"/>
                <w:szCs w:val="24"/>
              </w:rPr>
            </w:pPr>
            <w:r>
              <w:rPr>
                <w:rFonts w:hint="eastAsia" w:ascii="楷体" w:hAnsi="楷体" w:eastAsia="楷体"/>
                <w:b/>
                <w:bCs/>
                <w:sz w:val="24"/>
                <w:szCs w:val="24"/>
              </w:rPr>
              <w:t>013化学化工学院</w:t>
            </w:r>
          </w:p>
        </w:tc>
        <w:tc>
          <w:tcPr>
            <w:tcW w:w="1386" w:type="dxa"/>
            <w:vMerge w:val="restart"/>
            <w:vAlign w:val="center"/>
          </w:tcPr>
          <w:p>
            <w:pPr>
              <w:tabs>
                <w:tab w:val="left" w:pos="551"/>
              </w:tabs>
              <w:jc w:val="center"/>
            </w:pPr>
            <w:r>
              <w:rPr>
                <w:rFonts w:hint="eastAsia" w:ascii="楷体" w:hAnsi="楷体" w:eastAsia="楷体"/>
                <w:sz w:val="24"/>
                <w:szCs w:val="24"/>
              </w:rPr>
              <w:t>待定</w:t>
            </w:r>
          </w:p>
        </w:tc>
        <w:tc>
          <w:tcPr>
            <w:tcW w:w="646" w:type="dxa"/>
            <w:vMerge w:val="restart"/>
            <w:vAlign w:val="center"/>
          </w:tcPr>
          <w:p>
            <w:pPr>
              <w:jc w:val="center"/>
              <w:rPr>
                <w:rFonts w:ascii="楷体" w:hAnsi="楷体" w:eastAsia="楷体"/>
                <w:sz w:val="24"/>
                <w:szCs w:val="24"/>
              </w:rPr>
            </w:pPr>
            <w:r>
              <w:rPr>
                <w:rFonts w:hint="eastAsia" w:ascii="楷体" w:hAnsi="楷体" w:eastAsia="楷体"/>
                <w:sz w:val="24"/>
                <w:szCs w:val="24"/>
              </w:rPr>
              <w:t>待定</w:t>
            </w:r>
          </w:p>
        </w:tc>
        <w:tc>
          <w:tcPr>
            <w:tcW w:w="1928" w:type="dxa"/>
            <w:vMerge w:val="restart"/>
            <w:vAlign w:val="center"/>
          </w:tcPr>
          <w:p>
            <w:pPr>
              <w:rPr>
                <w:rFonts w:ascii="楷体" w:hAnsi="楷体" w:eastAsia="楷体"/>
                <w:sz w:val="24"/>
                <w:szCs w:val="24"/>
              </w:rPr>
            </w:pPr>
          </w:p>
        </w:tc>
        <w:tc>
          <w:tcPr>
            <w:tcW w:w="2265" w:type="dxa"/>
            <w:vMerge w:val="restart"/>
            <w:vAlign w:val="center"/>
          </w:tcPr>
          <w:p>
            <w:pPr>
              <w:rPr>
                <w:rFonts w:ascii="楷体" w:hAnsi="楷体" w:eastAsia="楷体"/>
                <w:sz w:val="24"/>
                <w:szCs w:val="24"/>
              </w:rPr>
            </w:pPr>
          </w:p>
        </w:tc>
        <w:tc>
          <w:tcPr>
            <w:tcW w:w="1878" w:type="dxa"/>
            <w:vMerge w:val="restart"/>
            <w:vAlign w:val="center"/>
          </w:tcPr>
          <w:p>
            <w:pPr>
              <w:widowControl/>
              <w:jc w:val="left"/>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jc w:val="center"/>
        </w:trPr>
        <w:tc>
          <w:tcPr>
            <w:tcW w:w="1971" w:type="dxa"/>
            <w:vAlign w:val="center"/>
          </w:tcPr>
          <w:p>
            <w:pPr>
              <w:rPr>
                <w:rFonts w:ascii="楷体" w:hAnsi="楷体" w:eastAsia="楷体"/>
                <w:b/>
                <w:bCs/>
                <w:sz w:val="24"/>
                <w:szCs w:val="24"/>
              </w:rPr>
            </w:pPr>
            <w:r>
              <w:rPr>
                <w:rFonts w:hint="eastAsia" w:ascii="楷体" w:hAnsi="楷体" w:eastAsia="楷体"/>
                <w:b/>
                <w:bCs/>
                <w:sz w:val="24"/>
                <w:szCs w:val="24"/>
              </w:rPr>
              <w:t>0703化学</w:t>
            </w:r>
          </w:p>
        </w:tc>
        <w:tc>
          <w:tcPr>
            <w:tcW w:w="1386" w:type="dxa"/>
            <w:vMerge w:val="continue"/>
            <w:vAlign w:val="center"/>
          </w:tcPr>
          <w:p>
            <w:pPr>
              <w:tabs>
                <w:tab w:val="left" w:pos="551"/>
              </w:tabs>
              <w:jc w:val="center"/>
            </w:pPr>
          </w:p>
        </w:tc>
        <w:tc>
          <w:tcPr>
            <w:tcW w:w="646" w:type="dxa"/>
            <w:vMerge w:val="continue"/>
            <w:vAlign w:val="center"/>
          </w:tcPr>
          <w:p>
            <w:pPr>
              <w:jc w:val="center"/>
              <w:rPr>
                <w:rFonts w:ascii="楷体" w:hAnsi="楷体" w:eastAsia="楷体"/>
                <w:sz w:val="24"/>
                <w:szCs w:val="24"/>
              </w:rPr>
            </w:pPr>
          </w:p>
        </w:tc>
        <w:tc>
          <w:tcPr>
            <w:tcW w:w="1928" w:type="dxa"/>
            <w:vMerge w:val="continue"/>
            <w:vAlign w:val="center"/>
          </w:tcPr>
          <w:p>
            <w:pPr>
              <w:rPr>
                <w:rFonts w:ascii="楷体" w:hAnsi="楷体" w:eastAsia="楷体"/>
                <w:sz w:val="24"/>
                <w:szCs w:val="24"/>
              </w:rPr>
            </w:pPr>
          </w:p>
        </w:tc>
        <w:tc>
          <w:tcPr>
            <w:tcW w:w="2265" w:type="dxa"/>
            <w:vMerge w:val="continue"/>
            <w:vAlign w:val="center"/>
          </w:tcPr>
          <w:p>
            <w:pPr>
              <w:rPr>
                <w:rFonts w:ascii="楷体" w:hAnsi="楷体" w:eastAsia="楷体"/>
                <w:sz w:val="24"/>
                <w:szCs w:val="24"/>
              </w:rPr>
            </w:pPr>
          </w:p>
        </w:tc>
        <w:tc>
          <w:tcPr>
            <w:tcW w:w="1878" w:type="dxa"/>
            <w:vMerge w:val="continue"/>
            <w:vAlign w:val="center"/>
          </w:tcPr>
          <w:p>
            <w:pPr>
              <w:widowControl/>
              <w:jc w:val="left"/>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3" w:hRule="atLeast"/>
          <w:jc w:val="center"/>
        </w:trPr>
        <w:tc>
          <w:tcPr>
            <w:tcW w:w="1971" w:type="dxa"/>
            <w:vAlign w:val="center"/>
          </w:tcPr>
          <w:p>
            <w:pPr>
              <w:rPr>
                <w:rFonts w:ascii="楷体" w:hAnsi="楷体" w:eastAsia="楷体"/>
                <w:b/>
                <w:bCs/>
                <w:sz w:val="24"/>
                <w:szCs w:val="24"/>
              </w:rPr>
            </w:pPr>
            <w:r>
              <w:rPr>
                <w:rFonts w:hint="eastAsia" w:ascii="楷体" w:hAnsi="楷体" w:eastAsia="楷体"/>
                <w:b/>
                <w:bCs/>
                <w:sz w:val="24"/>
                <w:szCs w:val="24"/>
              </w:rPr>
              <w:t>070301 无机化学</w:t>
            </w:r>
          </w:p>
        </w:tc>
        <w:tc>
          <w:tcPr>
            <w:tcW w:w="1386" w:type="dxa"/>
            <w:vAlign w:val="center"/>
          </w:tcPr>
          <w:p>
            <w:pPr>
              <w:tabs>
                <w:tab w:val="left" w:pos="551"/>
              </w:tabs>
              <w:ind w:right="71" w:rightChars="34"/>
              <w:jc w:val="center"/>
              <w:rPr>
                <w:rFonts w:ascii="楷体" w:hAnsi="楷体" w:eastAsia="楷体"/>
                <w:sz w:val="24"/>
                <w:szCs w:val="24"/>
              </w:rPr>
            </w:pPr>
            <w:r>
              <w:rPr>
                <w:rFonts w:hint="eastAsia" w:ascii="楷体" w:hAnsi="楷体" w:eastAsia="楷体"/>
                <w:sz w:val="24"/>
                <w:szCs w:val="24"/>
              </w:rPr>
              <w:t>潘世烈</w:t>
            </w:r>
          </w:p>
          <w:p>
            <w:pPr>
              <w:tabs>
                <w:tab w:val="left" w:pos="551"/>
              </w:tabs>
              <w:ind w:right="71" w:rightChars="34"/>
              <w:jc w:val="center"/>
              <w:rPr>
                <w:rFonts w:ascii="楷体" w:hAnsi="楷体" w:eastAsia="楷体"/>
                <w:sz w:val="24"/>
                <w:szCs w:val="24"/>
              </w:rPr>
            </w:pPr>
            <w:r>
              <w:rPr>
                <w:rFonts w:hint="eastAsia" w:ascii="楷体" w:hAnsi="楷体" w:eastAsia="楷体"/>
                <w:sz w:val="24"/>
                <w:szCs w:val="24"/>
              </w:rPr>
              <w:t>王  莉</w:t>
            </w:r>
          </w:p>
          <w:p>
            <w:pPr>
              <w:tabs>
                <w:tab w:val="left" w:pos="551"/>
              </w:tabs>
              <w:ind w:right="71" w:rightChars="34"/>
              <w:jc w:val="center"/>
              <w:rPr>
                <w:rFonts w:ascii="楷体" w:hAnsi="楷体" w:eastAsia="楷体"/>
                <w:sz w:val="24"/>
                <w:szCs w:val="24"/>
              </w:rPr>
            </w:pPr>
            <w:r>
              <w:rPr>
                <w:rFonts w:hint="eastAsia" w:ascii="楷体" w:hAnsi="楷体" w:eastAsia="楷体"/>
                <w:sz w:val="24"/>
                <w:szCs w:val="24"/>
              </w:rPr>
              <w:t>艾尔肯•斯地克</w:t>
            </w:r>
          </w:p>
          <w:p>
            <w:pPr>
              <w:tabs>
                <w:tab w:val="left" w:pos="551"/>
              </w:tabs>
              <w:ind w:right="71" w:rightChars="34"/>
              <w:jc w:val="center"/>
            </w:pPr>
            <w:r>
              <w:rPr>
                <w:rFonts w:hint="eastAsia" w:ascii="楷体" w:hAnsi="楷体" w:eastAsia="楷体"/>
                <w:sz w:val="24"/>
                <w:szCs w:val="24"/>
              </w:rPr>
              <w:t>王英波  高子伟</w:t>
            </w:r>
          </w:p>
        </w:tc>
        <w:tc>
          <w:tcPr>
            <w:tcW w:w="646" w:type="dxa"/>
            <w:vAlign w:val="center"/>
          </w:tcPr>
          <w:p>
            <w:pPr>
              <w:rPr>
                <w:rFonts w:ascii="楷体" w:hAnsi="楷体" w:eastAsia="楷体"/>
                <w:sz w:val="24"/>
                <w:szCs w:val="24"/>
              </w:rPr>
            </w:pPr>
          </w:p>
        </w:tc>
        <w:tc>
          <w:tcPr>
            <w:tcW w:w="1928" w:type="dxa"/>
            <w:vAlign w:val="center"/>
          </w:tcPr>
          <w:p>
            <w:pPr>
              <w:rPr>
                <w:rFonts w:ascii="楷体" w:hAnsi="楷体" w:eastAsia="楷体"/>
                <w:sz w:val="24"/>
                <w:szCs w:val="24"/>
              </w:rPr>
            </w:pPr>
            <w:r>
              <w:rPr>
                <w:rFonts w:hint="eastAsia" w:ascii="楷体" w:hAnsi="楷体" w:eastAsia="楷体"/>
                <w:sz w:val="24"/>
                <w:szCs w:val="24"/>
              </w:rPr>
              <w:t>①</w:t>
            </w:r>
            <w:r>
              <w:rPr>
                <w:rFonts w:ascii="楷体" w:hAnsi="楷体" w:eastAsia="楷体"/>
                <w:sz w:val="24"/>
                <w:szCs w:val="24"/>
              </w:rPr>
              <w:t>1001</w:t>
            </w:r>
            <w:r>
              <w:rPr>
                <w:rFonts w:hint="eastAsia" w:ascii="楷体" w:hAnsi="楷体" w:eastAsia="楷体"/>
                <w:sz w:val="24"/>
                <w:szCs w:val="24"/>
              </w:rPr>
              <w:t>英语</w:t>
            </w:r>
          </w:p>
          <w:p>
            <w:pPr>
              <w:rPr>
                <w:rFonts w:ascii="楷体" w:hAnsi="楷体" w:eastAsia="楷体"/>
                <w:sz w:val="24"/>
                <w:szCs w:val="24"/>
              </w:rPr>
            </w:pPr>
            <w:r>
              <w:rPr>
                <w:rFonts w:hint="eastAsia" w:ascii="楷体" w:hAnsi="楷体" w:eastAsia="楷体"/>
                <w:sz w:val="24"/>
                <w:szCs w:val="24"/>
              </w:rPr>
              <w:t>②2005现代化学进展</w:t>
            </w:r>
          </w:p>
          <w:p>
            <w:pPr>
              <w:rPr>
                <w:rFonts w:ascii="楷体" w:hAnsi="楷体" w:eastAsia="楷体"/>
                <w:sz w:val="24"/>
                <w:szCs w:val="24"/>
              </w:rPr>
            </w:pPr>
            <w:r>
              <w:rPr>
                <w:rFonts w:hint="eastAsia" w:ascii="楷体" w:hAnsi="楷体" w:eastAsia="楷体"/>
                <w:sz w:val="24"/>
                <w:szCs w:val="24"/>
              </w:rPr>
              <w:t>③3014无机材料化学</w:t>
            </w:r>
          </w:p>
        </w:tc>
        <w:tc>
          <w:tcPr>
            <w:tcW w:w="2265" w:type="dxa"/>
            <w:vAlign w:val="center"/>
          </w:tcPr>
          <w:p>
            <w:pPr>
              <w:rPr>
                <w:rFonts w:ascii="楷体" w:hAnsi="楷体" w:eastAsia="楷体"/>
                <w:sz w:val="24"/>
                <w:szCs w:val="24"/>
              </w:rPr>
            </w:pPr>
            <w:r>
              <w:rPr>
                <w:rFonts w:hint="eastAsia" w:ascii="楷体" w:hAnsi="楷体" w:eastAsia="楷体"/>
                <w:sz w:val="24"/>
                <w:szCs w:val="24"/>
              </w:rPr>
              <w:t>1.外语应用能力；</w:t>
            </w:r>
          </w:p>
          <w:p>
            <w:pPr>
              <w:rPr>
                <w:rFonts w:ascii="楷体" w:hAnsi="楷体" w:eastAsia="楷体"/>
                <w:sz w:val="24"/>
                <w:szCs w:val="24"/>
              </w:rPr>
            </w:pPr>
            <w:r>
              <w:rPr>
                <w:rFonts w:hint="eastAsia" w:ascii="楷体" w:hAnsi="楷体" w:eastAsia="楷体"/>
                <w:sz w:val="24"/>
                <w:szCs w:val="24"/>
              </w:rPr>
              <w:t>2.专业综合面试（思想政治考核、专业能力、科学研究能力、创新思维能力、综合素质等）。</w:t>
            </w:r>
          </w:p>
        </w:tc>
        <w:tc>
          <w:tcPr>
            <w:tcW w:w="1878" w:type="dxa"/>
            <w:vAlign w:val="center"/>
          </w:tcPr>
          <w:p>
            <w:pPr>
              <w:widowControl/>
              <w:jc w:val="left"/>
              <w:rPr>
                <w:rFonts w:ascii="楷体" w:hAnsi="楷体" w:eastAsia="楷体"/>
                <w:sz w:val="24"/>
                <w:szCs w:val="24"/>
              </w:rPr>
            </w:pPr>
            <w:r>
              <w:rPr>
                <w:rFonts w:hint="eastAsia" w:ascii="楷体" w:hAnsi="楷体" w:eastAsia="楷体"/>
                <w:sz w:val="24"/>
                <w:szCs w:val="24"/>
              </w:rPr>
              <w:t>1.有机化学</w:t>
            </w:r>
          </w:p>
          <w:p>
            <w:pPr>
              <w:widowControl/>
              <w:jc w:val="left"/>
              <w:rPr>
                <w:rFonts w:ascii="楷体" w:hAnsi="楷体" w:eastAsia="楷体"/>
                <w:sz w:val="24"/>
                <w:szCs w:val="24"/>
              </w:rPr>
            </w:pPr>
            <w:r>
              <w:rPr>
                <w:rFonts w:hint="eastAsia" w:ascii="楷体" w:hAnsi="楷体" w:eastAsia="楷体"/>
                <w:sz w:val="24"/>
                <w:szCs w:val="24"/>
              </w:rPr>
              <w:t>2.物理化学</w:t>
            </w:r>
          </w:p>
          <w:p>
            <w:pPr>
              <w:widowControl/>
              <w:jc w:val="left"/>
              <w:rPr>
                <w:rFonts w:ascii="楷体" w:hAnsi="楷体" w:eastAsia="楷体"/>
                <w:sz w:val="24"/>
                <w:szCs w:val="24"/>
              </w:rPr>
            </w:pPr>
            <w:r>
              <w:rPr>
                <w:rFonts w:hint="eastAsia" w:ascii="楷体" w:hAnsi="楷体" w:eastAsia="楷体"/>
                <w:sz w:val="24"/>
                <w:szCs w:val="24"/>
              </w:rPr>
              <w:t>3.分析化学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3" w:hRule="atLeast"/>
          <w:jc w:val="center"/>
        </w:trPr>
        <w:tc>
          <w:tcPr>
            <w:tcW w:w="1971" w:type="dxa"/>
            <w:vAlign w:val="center"/>
          </w:tcPr>
          <w:p>
            <w:pPr>
              <w:rPr>
                <w:rFonts w:ascii="楷体" w:hAnsi="楷体" w:eastAsia="楷体"/>
                <w:b/>
                <w:bCs/>
                <w:sz w:val="24"/>
                <w:szCs w:val="24"/>
              </w:rPr>
            </w:pPr>
            <w:r>
              <w:rPr>
                <w:rFonts w:hint="eastAsia" w:ascii="楷体" w:hAnsi="楷体" w:eastAsia="楷体"/>
                <w:b/>
                <w:bCs/>
                <w:sz w:val="24"/>
                <w:szCs w:val="24"/>
              </w:rPr>
              <w:t>070302 分析化学</w:t>
            </w:r>
          </w:p>
        </w:tc>
        <w:tc>
          <w:tcPr>
            <w:tcW w:w="1386" w:type="dxa"/>
            <w:vAlign w:val="center"/>
          </w:tcPr>
          <w:p>
            <w:pPr>
              <w:jc w:val="center"/>
              <w:rPr>
                <w:rFonts w:ascii="楷体" w:hAnsi="楷体" w:eastAsia="楷体"/>
                <w:sz w:val="24"/>
                <w:szCs w:val="24"/>
              </w:rPr>
            </w:pPr>
            <w:r>
              <w:rPr>
                <w:rFonts w:hint="eastAsia" w:ascii="楷体" w:hAnsi="楷体" w:eastAsia="楷体"/>
                <w:sz w:val="24"/>
                <w:szCs w:val="24"/>
              </w:rPr>
              <w:t>关  明</w:t>
            </w:r>
          </w:p>
          <w:p>
            <w:pPr>
              <w:jc w:val="center"/>
              <w:rPr>
                <w:rFonts w:ascii="楷体" w:hAnsi="楷体" w:eastAsia="楷体"/>
                <w:sz w:val="24"/>
                <w:szCs w:val="24"/>
              </w:rPr>
            </w:pPr>
            <w:r>
              <w:rPr>
                <w:rFonts w:hint="eastAsia" w:ascii="楷体" w:hAnsi="楷体" w:eastAsia="楷体"/>
                <w:sz w:val="24"/>
                <w:szCs w:val="24"/>
              </w:rPr>
              <w:t>邱洪灯</w:t>
            </w:r>
          </w:p>
          <w:p>
            <w:pPr>
              <w:jc w:val="center"/>
              <w:rPr>
                <w:rFonts w:ascii="楷体" w:hAnsi="楷体" w:eastAsia="楷体"/>
                <w:sz w:val="24"/>
                <w:szCs w:val="24"/>
              </w:rPr>
            </w:pPr>
            <w:r>
              <w:rPr>
                <w:rFonts w:hint="eastAsia" w:ascii="楷体" w:hAnsi="楷体" w:eastAsia="楷体"/>
                <w:sz w:val="24"/>
                <w:szCs w:val="24"/>
              </w:rPr>
              <w:t>李海兵</w:t>
            </w:r>
          </w:p>
          <w:p>
            <w:pPr>
              <w:jc w:val="center"/>
              <w:rPr>
                <w:rFonts w:ascii="楷体" w:hAnsi="楷体" w:eastAsia="楷体"/>
                <w:sz w:val="24"/>
                <w:szCs w:val="24"/>
              </w:rPr>
            </w:pPr>
            <w:r>
              <w:rPr>
                <w:rFonts w:hint="eastAsia" w:ascii="楷体" w:hAnsi="楷体" w:eastAsia="楷体"/>
                <w:sz w:val="24"/>
                <w:szCs w:val="24"/>
              </w:rPr>
              <w:t>李桂新</w:t>
            </w:r>
          </w:p>
          <w:p>
            <w:pPr>
              <w:jc w:val="center"/>
              <w:rPr>
                <w:rFonts w:ascii="楷体" w:hAnsi="楷体" w:eastAsia="楷体"/>
                <w:szCs w:val="21"/>
              </w:rPr>
            </w:pPr>
            <w:r>
              <w:rPr>
                <w:rFonts w:hint="eastAsia" w:ascii="楷体" w:hAnsi="楷体" w:eastAsia="楷体"/>
                <w:szCs w:val="21"/>
              </w:rPr>
              <w:t>塔西买提·玉苏甫</w:t>
            </w:r>
          </w:p>
        </w:tc>
        <w:tc>
          <w:tcPr>
            <w:tcW w:w="646" w:type="dxa"/>
            <w:vAlign w:val="center"/>
          </w:tcPr>
          <w:p>
            <w:pPr>
              <w:rPr>
                <w:rFonts w:ascii="楷体" w:hAnsi="楷体" w:eastAsia="楷体"/>
                <w:sz w:val="24"/>
                <w:szCs w:val="24"/>
              </w:rPr>
            </w:pPr>
          </w:p>
          <w:p>
            <w:pPr>
              <w:rPr>
                <w:rFonts w:ascii="楷体" w:hAnsi="楷体" w:eastAsia="楷体"/>
                <w:sz w:val="24"/>
                <w:szCs w:val="24"/>
              </w:rPr>
            </w:pPr>
          </w:p>
        </w:tc>
        <w:tc>
          <w:tcPr>
            <w:tcW w:w="1928" w:type="dxa"/>
            <w:vAlign w:val="center"/>
          </w:tcPr>
          <w:p>
            <w:pPr>
              <w:rPr>
                <w:rFonts w:ascii="楷体" w:hAnsi="楷体" w:eastAsia="楷体"/>
                <w:sz w:val="24"/>
                <w:szCs w:val="24"/>
              </w:rPr>
            </w:pPr>
            <w:r>
              <w:rPr>
                <w:rFonts w:hint="eastAsia" w:ascii="楷体" w:hAnsi="楷体" w:eastAsia="楷体"/>
                <w:sz w:val="24"/>
                <w:szCs w:val="24"/>
              </w:rPr>
              <w:t>①</w:t>
            </w:r>
            <w:r>
              <w:rPr>
                <w:rFonts w:ascii="楷体" w:hAnsi="楷体" w:eastAsia="楷体"/>
                <w:sz w:val="24"/>
                <w:szCs w:val="24"/>
              </w:rPr>
              <w:t>1001</w:t>
            </w:r>
            <w:r>
              <w:rPr>
                <w:rFonts w:hint="eastAsia" w:ascii="楷体" w:hAnsi="楷体" w:eastAsia="楷体"/>
                <w:sz w:val="24"/>
                <w:szCs w:val="24"/>
              </w:rPr>
              <w:t>英语</w:t>
            </w:r>
          </w:p>
          <w:p>
            <w:pPr>
              <w:rPr>
                <w:rFonts w:ascii="楷体" w:hAnsi="楷体" w:eastAsia="楷体"/>
                <w:sz w:val="24"/>
                <w:szCs w:val="24"/>
              </w:rPr>
            </w:pPr>
            <w:r>
              <w:rPr>
                <w:rFonts w:hint="eastAsia" w:ascii="楷体" w:hAnsi="楷体" w:eastAsia="楷体"/>
                <w:sz w:val="24"/>
                <w:szCs w:val="24"/>
              </w:rPr>
              <w:t>②2005现代化学进展</w:t>
            </w:r>
          </w:p>
          <w:p>
            <w:pPr>
              <w:rPr>
                <w:rFonts w:ascii="楷体" w:hAnsi="楷体" w:eastAsia="楷体"/>
                <w:sz w:val="24"/>
                <w:szCs w:val="24"/>
              </w:rPr>
            </w:pPr>
            <w:r>
              <w:rPr>
                <w:rFonts w:hint="eastAsia" w:ascii="楷体" w:hAnsi="楷体" w:eastAsia="楷体"/>
                <w:sz w:val="24"/>
                <w:szCs w:val="24"/>
              </w:rPr>
              <w:t>③3015高等分析化学</w:t>
            </w:r>
          </w:p>
        </w:tc>
        <w:tc>
          <w:tcPr>
            <w:tcW w:w="2265" w:type="dxa"/>
            <w:vAlign w:val="center"/>
          </w:tcPr>
          <w:p>
            <w:pPr>
              <w:rPr>
                <w:rFonts w:ascii="楷体" w:hAnsi="楷体" w:eastAsia="楷体"/>
                <w:sz w:val="24"/>
                <w:szCs w:val="24"/>
              </w:rPr>
            </w:pPr>
            <w:r>
              <w:rPr>
                <w:rFonts w:hint="eastAsia" w:ascii="楷体" w:hAnsi="楷体" w:eastAsia="楷体"/>
                <w:sz w:val="24"/>
                <w:szCs w:val="24"/>
              </w:rPr>
              <w:t>1.外语应用能力；</w:t>
            </w:r>
          </w:p>
          <w:p>
            <w:pPr>
              <w:rPr>
                <w:rFonts w:ascii="楷体" w:hAnsi="楷体" w:eastAsia="楷体"/>
                <w:sz w:val="24"/>
                <w:szCs w:val="24"/>
              </w:rPr>
            </w:pPr>
            <w:r>
              <w:rPr>
                <w:rFonts w:hint="eastAsia" w:ascii="楷体" w:hAnsi="楷体" w:eastAsia="楷体"/>
                <w:sz w:val="24"/>
                <w:szCs w:val="24"/>
              </w:rPr>
              <w:t>2.专业综合面试（思想政治考核、专业能力、科学研究能力、创新思维能力、综合素质等）。</w:t>
            </w:r>
          </w:p>
        </w:tc>
        <w:tc>
          <w:tcPr>
            <w:tcW w:w="1878" w:type="dxa"/>
            <w:vAlign w:val="center"/>
          </w:tcPr>
          <w:p>
            <w:pPr>
              <w:rPr>
                <w:rFonts w:ascii="楷体" w:hAnsi="楷体" w:eastAsia="楷体"/>
                <w:sz w:val="24"/>
                <w:szCs w:val="24"/>
              </w:rPr>
            </w:pPr>
            <w:r>
              <w:rPr>
                <w:rFonts w:hint="eastAsia" w:ascii="楷体" w:hAnsi="楷体" w:eastAsia="楷体"/>
                <w:sz w:val="24"/>
                <w:szCs w:val="24"/>
              </w:rPr>
              <w:t>1.无机化学</w:t>
            </w:r>
          </w:p>
          <w:p>
            <w:pPr>
              <w:rPr>
                <w:rFonts w:ascii="楷体" w:hAnsi="楷体" w:eastAsia="楷体"/>
                <w:sz w:val="24"/>
                <w:szCs w:val="24"/>
              </w:rPr>
            </w:pPr>
            <w:r>
              <w:rPr>
                <w:rFonts w:hint="eastAsia" w:ascii="楷体" w:hAnsi="楷体" w:eastAsia="楷体"/>
                <w:sz w:val="24"/>
                <w:szCs w:val="24"/>
              </w:rPr>
              <w:t>2.有机化学</w:t>
            </w:r>
          </w:p>
          <w:p>
            <w:pPr>
              <w:rPr>
                <w:rFonts w:ascii="楷体" w:hAnsi="楷体" w:eastAsia="楷体"/>
                <w:sz w:val="24"/>
                <w:szCs w:val="24"/>
              </w:rPr>
            </w:pPr>
            <w:r>
              <w:rPr>
                <w:rFonts w:hint="eastAsia" w:ascii="楷体" w:hAnsi="楷体" w:eastAsia="楷体"/>
                <w:sz w:val="24"/>
                <w:szCs w:val="24"/>
              </w:rPr>
              <w:t>3.物理化学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3" w:hRule="atLeast"/>
          <w:jc w:val="center"/>
        </w:trPr>
        <w:tc>
          <w:tcPr>
            <w:tcW w:w="1971" w:type="dxa"/>
            <w:vAlign w:val="center"/>
          </w:tcPr>
          <w:p>
            <w:pPr>
              <w:rPr>
                <w:rFonts w:ascii="楷体" w:hAnsi="楷体" w:eastAsia="楷体"/>
                <w:b/>
                <w:bCs/>
                <w:sz w:val="24"/>
                <w:szCs w:val="24"/>
              </w:rPr>
            </w:pPr>
          </w:p>
          <w:p>
            <w:pPr>
              <w:rPr>
                <w:rFonts w:ascii="楷体" w:hAnsi="楷体" w:eastAsia="楷体"/>
                <w:b/>
                <w:bCs/>
                <w:sz w:val="24"/>
                <w:szCs w:val="24"/>
              </w:rPr>
            </w:pPr>
          </w:p>
          <w:p>
            <w:pPr>
              <w:rPr>
                <w:rFonts w:ascii="楷体" w:hAnsi="楷体" w:eastAsia="楷体"/>
                <w:b/>
                <w:bCs/>
                <w:sz w:val="24"/>
                <w:szCs w:val="24"/>
              </w:rPr>
            </w:pPr>
            <w:r>
              <w:rPr>
                <w:rFonts w:hint="eastAsia" w:ascii="楷体" w:hAnsi="楷体" w:eastAsia="楷体"/>
                <w:b/>
                <w:bCs/>
                <w:sz w:val="24"/>
                <w:szCs w:val="24"/>
              </w:rPr>
              <w:t>070304物理化学</w:t>
            </w:r>
          </w:p>
        </w:tc>
        <w:tc>
          <w:tcPr>
            <w:tcW w:w="1386" w:type="dxa"/>
            <w:vAlign w:val="center"/>
          </w:tcPr>
          <w:p>
            <w:pPr>
              <w:jc w:val="center"/>
              <w:rPr>
                <w:rFonts w:ascii="楷体" w:hAnsi="楷体" w:eastAsia="楷体"/>
                <w:sz w:val="24"/>
                <w:szCs w:val="24"/>
              </w:rPr>
            </w:pPr>
            <w:r>
              <w:rPr>
                <w:rFonts w:hint="eastAsia" w:ascii="楷体" w:hAnsi="楷体" w:eastAsia="楷体"/>
                <w:sz w:val="24"/>
                <w:szCs w:val="24"/>
              </w:rPr>
              <w:t>粟  智</w:t>
            </w:r>
          </w:p>
          <w:p>
            <w:pPr>
              <w:jc w:val="center"/>
              <w:rPr>
                <w:rFonts w:ascii="楷体" w:hAnsi="楷体" w:eastAsia="楷体"/>
                <w:sz w:val="24"/>
                <w:szCs w:val="24"/>
              </w:rPr>
            </w:pPr>
            <w:r>
              <w:rPr>
                <w:rFonts w:hint="eastAsia" w:ascii="楷体" w:hAnsi="楷体" w:eastAsia="楷体"/>
                <w:sz w:val="24"/>
                <w:szCs w:val="24"/>
              </w:rPr>
              <w:t>常爱民</w:t>
            </w:r>
          </w:p>
          <w:p>
            <w:pPr>
              <w:jc w:val="center"/>
              <w:rPr>
                <w:rFonts w:ascii="楷体" w:hAnsi="楷体" w:eastAsia="楷体"/>
                <w:sz w:val="24"/>
                <w:szCs w:val="24"/>
              </w:rPr>
            </w:pPr>
            <w:r>
              <w:rPr>
                <w:rFonts w:hint="eastAsia" w:ascii="楷体" w:hAnsi="楷体" w:eastAsia="楷体"/>
                <w:sz w:val="24"/>
                <w:szCs w:val="24"/>
              </w:rPr>
              <w:t>刘晨江</w:t>
            </w:r>
          </w:p>
          <w:p>
            <w:pPr>
              <w:jc w:val="center"/>
              <w:rPr>
                <w:rFonts w:ascii="楷体" w:hAnsi="楷体" w:eastAsia="楷体"/>
                <w:sz w:val="24"/>
                <w:szCs w:val="24"/>
              </w:rPr>
            </w:pPr>
            <w:r>
              <w:rPr>
                <w:rFonts w:hint="eastAsia" w:ascii="楷体" w:hAnsi="楷体" w:eastAsia="楷体"/>
                <w:sz w:val="24"/>
                <w:szCs w:val="24"/>
              </w:rPr>
              <w:t>戴鹏鹏</w:t>
            </w:r>
          </w:p>
          <w:p>
            <w:pPr>
              <w:jc w:val="center"/>
              <w:rPr>
                <w:rFonts w:ascii="楷体" w:hAnsi="楷体" w:eastAsia="楷体"/>
                <w:sz w:val="24"/>
                <w:szCs w:val="24"/>
              </w:rPr>
            </w:pPr>
            <w:r>
              <w:rPr>
                <w:rFonts w:hint="eastAsia" w:ascii="楷体" w:hAnsi="楷体" w:eastAsia="楷体"/>
                <w:sz w:val="24"/>
                <w:szCs w:val="24"/>
              </w:rPr>
              <w:t>王  富</w:t>
            </w:r>
          </w:p>
          <w:p>
            <w:pPr>
              <w:jc w:val="center"/>
              <w:rPr>
                <w:rFonts w:ascii="楷体" w:hAnsi="楷体" w:eastAsia="楷体"/>
                <w:sz w:val="24"/>
                <w:szCs w:val="24"/>
              </w:rPr>
            </w:pPr>
            <w:r>
              <w:rPr>
                <w:rFonts w:hint="eastAsia" w:ascii="楷体" w:hAnsi="楷体" w:eastAsia="楷体"/>
                <w:sz w:val="24"/>
                <w:szCs w:val="24"/>
              </w:rPr>
              <w:t>黄玉代</w:t>
            </w:r>
          </w:p>
        </w:tc>
        <w:tc>
          <w:tcPr>
            <w:tcW w:w="646" w:type="dxa"/>
            <w:vAlign w:val="center"/>
          </w:tcPr>
          <w:p>
            <w:pPr>
              <w:rPr>
                <w:rFonts w:ascii="楷体" w:hAnsi="楷体" w:eastAsia="楷体"/>
                <w:sz w:val="24"/>
                <w:szCs w:val="24"/>
              </w:rPr>
            </w:pPr>
          </w:p>
        </w:tc>
        <w:tc>
          <w:tcPr>
            <w:tcW w:w="1928" w:type="dxa"/>
            <w:vAlign w:val="center"/>
          </w:tcPr>
          <w:p>
            <w:pPr>
              <w:rPr>
                <w:rFonts w:ascii="楷体" w:hAnsi="楷体" w:eastAsia="楷体"/>
                <w:sz w:val="24"/>
                <w:szCs w:val="24"/>
              </w:rPr>
            </w:pPr>
            <w:r>
              <w:rPr>
                <w:rFonts w:hint="eastAsia" w:ascii="楷体" w:hAnsi="楷体" w:eastAsia="楷体"/>
                <w:sz w:val="24"/>
                <w:szCs w:val="24"/>
              </w:rPr>
              <w:t>①</w:t>
            </w:r>
            <w:r>
              <w:rPr>
                <w:rFonts w:ascii="楷体" w:hAnsi="楷体" w:eastAsia="楷体"/>
                <w:sz w:val="24"/>
                <w:szCs w:val="24"/>
              </w:rPr>
              <w:t>1001</w:t>
            </w:r>
            <w:r>
              <w:rPr>
                <w:rFonts w:hint="eastAsia" w:ascii="楷体" w:hAnsi="楷体" w:eastAsia="楷体"/>
                <w:sz w:val="24"/>
                <w:szCs w:val="24"/>
              </w:rPr>
              <w:t>英语</w:t>
            </w:r>
          </w:p>
          <w:p>
            <w:pPr>
              <w:rPr>
                <w:rFonts w:ascii="楷体" w:hAnsi="楷体" w:eastAsia="楷体"/>
                <w:sz w:val="24"/>
                <w:szCs w:val="24"/>
              </w:rPr>
            </w:pPr>
            <w:r>
              <w:rPr>
                <w:rFonts w:hint="eastAsia" w:ascii="楷体" w:hAnsi="楷体" w:eastAsia="楷体"/>
                <w:sz w:val="24"/>
                <w:szCs w:val="24"/>
              </w:rPr>
              <w:t>②2005现代化学进展</w:t>
            </w:r>
          </w:p>
          <w:p>
            <w:pPr>
              <w:rPr>
                <w:rFonts w:ascii="楷体" w:hAnsi="楷体" w:eastAsia="楷体"/>
                <w:sz w:val="24"/>
                <w:szCs w:val="24"/>
              </w:rPr>
            </w:pPr>
            <w:r>
              <w:rPr>
                <w:rFonts w:hint="eastAsia" w:ascii="楷体" w:hAnsi="楷体" w:eastAsia="楷体"/>
                <w:sz w:val="24"/>
                <w:szCs w:val="24"/>
              </w:rPr>
              <w:t>③3016材料化学与物理</w:t>
            </w:r>
          </w:p>
        </w:tc>
        <w:tc>
          <w:tcPr>
            <w:tcW w:w="2265" w:type="dxa"/>
            <w:vAlign w:val="center"/>
          </w:tcPr>
          <w:p>
            <w:pPr>
              <w:rPr>
                <w:rFonts w:ascii="楷体" w:hAnsi="楷体" w:eastAsia="楷体"/>
                <w:sz w:val="24"/>
                <w:szCs w:val="24"/>
              </w:rPr>
            </w:pPr>
            <w:r>
              <w:rPr>
                <w:rFonts w:hint="eastAsia" w:ascii="楷体" w:hAnsi="楷体" w:eastAsia="楷体"/>
                <w:sz w:val="24"/>
                <w:szCs w:val="24"/>
              </w:rPr>
              <w:t>1.外语应用能力；</w:t>
            </w:r>
          </w:p>
          <w:p>
            <w:pPr>
              <w:rPr>
                <w:rFonts w:ascii="楷体" w:hAnsi="楷体" w:eastAsia="楷体"/>
                <w:sz w:val="24"/>
                <w:szCs w:val="24"/>
              </w:rPr>
            </w:pPr>
            <w:r>
              <w:rPr>
                <w:rFonts w:hint="eastAsia" w:ascii="楷体" w:hAnsi="楷体" w:eastAsia="楷体"/>
                <w:sz w:val="24"/>
                <w:szCs w:val="24"/>
              </w:rPr>
              <w:t>2.专业综合面试（思想政治考核、专业能力、科学研究能力、创新思维能力、综合素质等）。</w:t>
            </w:r>
          </w:p>
        </w:tc>
        <w:tc>
          <w:tcPr>
            <w:tcW w:w="1878" w:type="dxa"/>
            <w:vAlign w:val="center"/>
          </w:tcPr>
          <w:p>
            <w:pPr>
              <w:rPr>
                <w:rFonts w:ascii="楷体" w:hAnsi="楷体" w:eastAsia="楷体"/>
                <w:sz w:val="24"/>
                <w:szCs w:val="24"/>
              </w:rPr>
            </w:pPr>
            <w:r>
              <w:rPr>
                <w:rFonts w:hint="eastAsia" w:ascii="楷体" w:hAnsi="楷体" w:eastAsia="楷体"/>
                <w:sz w:val="24"/>
                <w:szCs w:val="24"/>
              </w:rPr>
              <w:t>1.无机化学</w:t>
            </w:r>
          </w:p>
          <w:p>
            <w:pPr>
              <w:rPr>
                <w:rFonts w:ascii="楷体" w:hAnsi="楷体" w:eastAsia="楷体"/>
                <w:sz w:val="24"/>
                <w:szCs w:val="24"/>
              </w:rPr>
            </w:pPr>
            <w:r>
              <w:rPr>
                <w:rFonts w:hint="eastAsia" w:ascii="楷体" w:hAnsi="楷体" w:eastAsia="楷体"/>
                <w:sz w:val="24"/>
                <w:szCs w:val="24"/>
              </w:rPr>
              <w:t>2.分析化学</w:t>
            </w:r>
          </w:p>
          <w:p>
            <w:pPr>
              <w:rPr>
                <w:rFonts w:ascii="楷体" w:hAnsi="楷体" w:eastAsia="楷体"/>
                <w:sz w:val="24"/>
                <w:szCs w:val="24"/>
              </w:rPr>
            </w:pPr>
            <w:r>
              <w:rPr>
                <w:rFonts w:hint="eastAsia" w:ascii="楷体" w:hAnsi="楷体" w:eastAsia="楷体"/>
                <w:sz w:val="24"/>
                <w:szCs w:val="24"/>
              </w:rPr>
              <w:t>3.有机化学</w:t>
            </w:r>
          </w:p>
        </w:tc>
      </w:tr>
    </w:tbl>
    <w:p>
      <w:pPr>
        <w:jc w:val="center"/>
        <w:rPr>
          <w:rFonts w:ascii="楷体" w:hAnsi="楷体" w:eastAsia="楷体"/>
          <w:b/>
          <w:bCs/>
          <w:sz w:val="24"/>
          <w:szCs w:val="24"/>
        </w:rPr>
      </w:pPr>
    </w:p>
    <w:p>
      <w:pPr>
        <w:jc w:val="center"/>
        <w:rPr>
          <w:rFonts w:ascii="楷体" w:hAnsi="楷体" w:eastAsia="楷体"/>
          <w:b/>
          <w:bCs/>
          <w:sz w:val="32"/>
          <w:szCs w:val="32"/>
        </w:rPr>
      </w:pPr>
    </w:p>
    <w:p>
      <w:pPr>
        <w:jc w:val="center"/>
        <w:rPr>
          <w:rFonts w:ascii="楷体" w:hAnsi="楷体" w:eastAsia="楷体"/>
          <w:b/>
          <w:bCs/>
          <w:sz w:val="32"/>
          <w:szCs w:val="32"/>
        </w:rPr>
      </w:pPr>
    </w:p>
    <w:p>
      <w:pPr>
        <w:jc w:val="center"/>
        <w:rPr>
          <w:rFonts w:ascii="楷体" w:hAnsi="楷体" w:eastAsia="楷体"/>
          <w:b/>
          <w:bCs/>
          <w:sz w:val="32"/>
          <w:szCs w:val="32"/>
        </w:rPr>
      </w:pPr>
    </w:p>
    <w:p>
      <w:pPr>
        <w:jc w:val="center"/>
        <w:rPr>
          <w:rFonts w:ascii="楷体" w:hAnsi="楷体" w:eastAsia="楷体"/>
          <w:b/>
          <w:bCs/>
          <w:sz w:val="32"/>
          <w:szCs w:val="32"/>
        </w:rPr>
      </w:pPr>
    </w:p>
    <w:p>
      <w:pPr>
        <w:jc w:val="center"/>
        <w:rPr>
          <w:rFonts w:ascii="楷体" w:hAnsi="楷体" w:eastAsia="楷体"/>
          <w:b/>
          <w:bCs/>
          <w:sz w:val="32"/>
          <w:szCs w:val="32"/>
        </w:rPr>
      </w:pPr>
    </w:p>
    <w:p>
      <w:pPr>
        <w:jc w:val="center"/>
        <w:rPr>
          <w:rFonts w:ascii="楷体" w:hAnsi="楷体" w:eastAsia="楷体"/>
          <w:b/>
          <w:bCs/>
          <w:sz w:val="32"/>
          <w:szCs w:val="32"/>
        </w:rPr>
      </w:pPr>
    </w:p>
    <w:p>
      <w:pPr>
        <w:jc w:val="center"/>
        <w:rPr>
          <w:rFonts w:ascii="楷体" w:hAnsi="楷体" w:eastAsia="楷体"/>
          <w:b/>
          <w:bCs/>
          <w:sz w:val="32"/>
          <w:szCs w:val="32"/>
        </w:rPr>
      </w:pPr>
      <w:r>
        <w:rPr>
          <w:rFonts w:hint="eastAsia" w:ascii="楷体" w:hAnsi="楷体" w:eastAsia="楷体"/>
          <w:b/>
          <w:bCs/>
          <w:sz w:val="32"/>
          <w:szCs w:val="32"/>
        </w:rPr>
        <w:t>初试科目参考书目</w:t>
      </w:r>
    </w:p>
    <w:p>
      <w:pPr>
        <w:numPr>
          <w:ilvl w:val="0"/>
          <w:numId w:val="1"/>
        </w:numPr>
        <w:spacing w:line="420" w:lineRule="exact"/>
        <w:jc w:val="left"/>
        <w:rPr>
          <w:rFonts w:ascii="楷体" w:hAnsi="楷体" w:eastAsia="楷体"/>
          <w:b/>
          <w:bCs/>
          <w:sz w:val="24"/>
          <w:szCs w:val="24"/>
        </w:rPr>
      </w:pPr>
      <w:r>
        <w:rPr>
          <w:rFonts w:hint="eastAsia" w:ascii="楷体" w:hAnsi="楷体" w:eastAsia="楷体"/>
          <w:b/>
          <w:bCs/>
          <w:sz w:val="28"/>
          <w:szCs w:val="28"/>
        </w:rPr>
        <w:t>我校</w:t>
      </w:r>
      <w:r>
        <w:rPr>
          <w:rFonts w:hint="eastAsia" w:ascii="楷体" w:hAnsi="楷体" w:eastAsia="楷体"/>
          <w:b/>
          <w:bCs/>
          <w:color w:val="C00000"/>
          <w:sz w:val="28"/>
          <w:szCs w:val="28"/>
        </w:rPr>
        <w:t>公共外语</w:t>
      </w:r>
      <w:r>
        <w:rPr>
          <w:rFonts w:hint="eastAsia" w:ascii="楷体" w:hAnsi="楷体" w:eastAsia="楷体"/>
          <w:b/>
          <w:bCs/>
          <w:sz w:val="28"/>
          <w:szCs w:val="28"/>
        </w:rPr>
        <w:t>及马克思主义理论（0305）、民族学（0304）、中国语言文学（0501）、化学（0703）四个一级学科各专业考试科目均不指定参考书目。</w:t>
      </w:r>
    </w:p>
    <w:p>
      <w:pPr>
        <w:numPr>
          <w:ilvl w:val="0"/>
          <w:numId w:val="1"/>
        </w:numPr>
        <w:jc w:val="left"/>
        <w:rPr>
          <w:rFonts w:ascii="楷体" w:hAnsi="楷体" w:eastAsia="楷体"/>
          <w:b/>
          <w:bCs/>
          <w:sz w:val="24"/>
          <w:szCs w:val="24"/>
        </w:rPr>
      </w:pPr>
      <w:r>
        <w:rPr>
          <w:rFonts w:hint="eastAsia" w:ascii="楷体" w:hAnsi="楷体" w:eastAsia="楷体"/>
          <w:b/>
          <w:bCs/>
          <w:sz w:val="28"/>
          <w:szCs w:val="28"/>
        </w:rPr>
        <w:t>教育学（</w:t>
      </w:r>
      <w:r>
        <w:rPr>
          <w:rFonts w:ascii="楷体" w:hAnsi="楷体" w:eastAsia="楷体"/>
          <w:b/>
          <w:bCs/>
          <w:sz w:val="28"/>
          <w:szCs w:val="28"/>
        </w:rPr>
        <w:t>0401</w:t>
      </w:r>
      <w:r>
        <w:rPr>
          <w:rFonts w:hint="eastAsia" w:ascii="楷体" w:hAnsi="楷体" w:eastAsia="楷体"/>
          <w:b/>
          <w:bCs/>
          <w:sz w:val="28"/>
          <w:szCs w:val="28"/>
        </w:rPr>
        <w:t>）参考书目如下：</w:t>
      </w:r>
    </w:p>
    <w:tbl>
      <w:tblPr>
        <w:tblStyle w:val="5"/>
        <w:tblW w:w="8543" w:type="dxa"/>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4"/>
        <w:gridCol w:w="1872"/>
        <w:gridCol w:w="5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1284" w:type="dxa"/>
            <w:tcBorders>
              <w:bottom w:val="single" w:color="auto" w:sz="4" w:space="0"/>
            </w:tcBorders>
            <w:vAlign w:val="center"/>
          </w:tcPr>
          <w:p>
            <w:pPr>
              <w:jc w:val="center"/>
              <w:rPr>
                <w:rFonts w:ascii="楷体" w:hAnsi="楷体" w:eastAsia="楷体"/>
                <w:b/>
                <w:bCs/>
                <w:sz w:val="24"/>
                <w:szCs w:val="24"/>
              </w:rPr>
            </w:pPr>
            <w:r>
              <w:rPr>
                <w:rFonts w:hint="eastAsia" w:ascii="楷体" w:hAnsi="楷体" w:eastAsia="楷体"/>
                <w:b/>
                <w:bCs/>
                <w:sz w:val="24"/>
                <w:szCs w:val="24"/>
              </w:rPr>
              <w:t>科目代码</w:t>
            </w:r>
          </w:p>
        </w:tc>
        <w:tc>
          <w:tcPr>
            <w:tcW w:w="1872" w:type="dxa"/>
            <w:tcBorders>
              <w:bottom w:val="single" w:color="auto" w:sz="4" w:space="0"/>
            </w:tcBorders>
            <w:vAlign w:val="center"/>
          </w:tcPr>
          <w:p>
            <w:pPr>
              <w:jc w:val="center"/>
              <w:rPr>
                <w:rFonts w:ascii="楷体" w:hAnsi="楷体" w:eastAsia="楷体"/>
                <w:b/>
                <w:bCs/>
                <w:sz w:val="24"/>
                <w:szCs w:val="24"/>
              </w:rPr>
            </w:pPr>
            <w:r>
              <w:rPr>
                <w:rFonts w:hint="eastAsia" w:ascii="楷体" w:hAnsi="楷体" w:eastAsia="楷体"/>
                <w:b/>
                <w:bCs/>
                <w:sz w:val="24"/>
                <w:szCs w:val="24"/>
              </w:rPr>
              <w:t>科目名称</w:t>
            </w:r>
          </w:p>
        </w:tc>
        <w:tc>
          <w:tcPr>
            <w:tcW w:w="5387" w:type="dxa"/>
            <w:tcBorders>
              <w:bottom w:val="single" w:color="auto" w:sz="4" w:space="0"/>
            </w:tcBorders>
            <w:vAlign w:val="center"/>
          </w:tcPr>
          <w:p>
            <w:pPr>
              <w:jc w:val="center"/>
              <w:rPr>
                <w:rFonts w:ascii="楷体" w:hAnsi="楷体" w:eastAsia="楷体"/>
                <w:b/>
                <w:bCs/>
                <w:sz w:val="24"/>
                <w:szCs w:val="24"/>
              </w:rPr>
            </w:pPr>
            <w:r>
              <w:rPr>
                <w:rFonts w:hint="eastAsia" w:ascii="楷体" w:hAnsi="楷体" w:eastAsia="楷体"/>
                <w:b/>
                <w:bCs/>
                <w:sz w:val="24"/>
                <w:szCs w:val="24"/>
              </w:rPr>
              <w:t>参考书目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9" w:hRule="atLeast"/>
        </w:trPr>
        <w:tc>
          <w:tcPr>
            <w:tcW w:w="1284" w:type="dxa"/>
            <w:tcBorders>
              <w:top w:val="single" w:color="auto" w:sz="4" w:space="0"/>
              <w:bottom w:val="single" w:color="auto" w:sz="4" w:space="0"/>
              <w:right w:val="single" w:color="auto" w:sz="4" w:space="0"/>
            </w:tcBorders>
            <w:vAlign w:val="center"/>
          </w:tcPr>
          <w:p>
            <w:pPr>
              <w:jc w:val="center"/>
              <w:rPr>
                <w:rFonts w:ascii="楷体" w:hAnsi="楷体" w:eastAsia="楷体"/>
                <w:sz w:val="24"/>
                <w:szCs w:val="24"/>
              </w:rPr>
            </w:pPr>
            <w:r>
              <w:rPr>
                <w:rFonts w:hint="eastAsia" w:ascii="楷体" w:hAnsi="楷体" w:eastAsia="楷体"/>
                <w:sz w:val="24"/>
                <w:szCs w:val="24"/>
              </w:rPr>
              <w:t>2002</w:t>
            </w:r>
          </w:p>
        </w:tc>
        <w:tc>
          <w:tcPr>
            <w:tcW w:w="1872"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sz w:val="24"/>
                <w:szCs w:val="24"/>
              </w:rPr>
            </w:pPr>
            <w:r>
              <w:rPr>
                <w:rFonts w:hint="eastAsia" w:ascii="楷体" w:hAnsi="楷体" w:eastAsia="楷体"/>
                <w:sz w:val="24"/>
                <w:szCs w:val="24"/>
              </w:rPr>
              <w:t>教育学原理</w:t>
            </w:r>
          </w:p>
        </w:tc>
        <w:tc>
          <w:tcPr>
            <w:tcW w:w="5387" w:type="dxa"/>
            <w:tcBorders>
              <w:top w:val="single" w:color="auto" w:sz="4" w:space="0"/>
              <w:left w:val="single" w:color="auto" w:sz="4" w:space="0"/>
              <w:bottom w:val="single" w:color="auto" w:sz="4" w:space="0"/>
              <w:right w:val="single" w:color="auto" w:sz="4" w:space="0"/>
            </w:tcBorders>
            <w:vAlign w:val="center"/>
          </w:tcPr>
          <w:p>
            <w:pPr>
              <w:jc w:val="left"/>
              <w:rPr>
                <w:rFonts w:ascii="楷体" w:hAnsi="楷体" w:eastAsia="楷体"/>
                <w:sz w:val="24"/>
                <w:szCs w:val="24"/>
              </w:rPr>
            </w:pPr>
            <w:r>
              <w:rPr>
                <w:rFonts w:hint="eastAsia" w:ascii="楷体" w:hAnsi="楷体" w:eastAsia="楷体"/>
                <w:sz w:val="24"/>
                <w:szCs w:val="24"/>
              </w:rPr>
              <w:t>《教育原理》（第3版）陈桂生，华东师范大学出版社,2012年；《教育研究方法》，杨小微著，人民教育出版社，2005年。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8" w:hRule="atLeast"/>
        </w:trPr>
        <w:tc>
          <w:tcPr>
            <w:tcW w:w="1284"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sz w:val="24"/>
                <w:szCs w:val="24"/>
              </w:rPr>
            </w:pPr>
            <w:r>
              <w:rPr>
                <w:rFonts w:hint="eastAsia" w:ascii="楷体" w:hAnsi="楷体" w:eastAsia="楷体"/>
                <w:sz w:val="24"/>
                <w:szCs w:val="24"/>
              </w:rPr>
              <w:t>3004</w:t>
            </w:r>
          </w:p>
        </w:tc>
        <w:tc>
          <w:tcPr>
            <w:tcW w:w="1872"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sz w:val="24"/>
                <w:szCs w:val="24"/>
              </w:rPr>
            </w:pPr>
            <w:r>
              <w:rPr>
                <w:rFonts w:hint="eastAsia" w:ascii="楷体" w:hAnsi="楷体" w:eastAsia="楷体"/>
                <w:sz w:val="24"/>
                <w:szCs w:val="24"/>
              </w:rPr>
              <w:t>中外教育史</w:t>
            </w:r>
          </w:p>
        </w:tc>
        <w:tc>
          <w:tcPr>
            <w:tcW w:w="5387" w:type="dxa"/>
            <w:tcBorders>
              <w:top w:val="single" w:color="auto" w:sz="4" w:space="0"/>
              <w:left w:val="single" w:color="auto" w:sz="4" w:space="0"/>
              <w:bottom w:val="single" w:color="auto" w:sz="4" w:space="0"/>
              <w:right w:val="single" w:color="auto" w:sz="4" w:space="0"/>
            </w:tcBorders>
            <w:vAlign w:val="center"/>
          </w:tcPr>
          <w:p>
            <w:pPr>
              <w:jc w:val="left"/>
              <w:rPr>
                <w:rFonts w:ascii="楷体" w:hAnsi="楷体" w:eastAsia="楷体"/>
                <w:sz w:val="24"/>
                <w:szCs w:val="24"/>
              </w:rPr>
            </w:pPr>
            <w:r>
              <w:rPr>
                <w:rFonts w:hint="eastAsia" w:ascii="楷体" w:hAnsi="楷体" w:eastAsia="楷体"/>
                <w:sz w:val="24"/>
                <w:szCs w:val="24"/>
              </w:rPr>
              <w:t>《中国教育史》，孙培青，华东师范大学出版社，2009年；《外国教育史教程》(高等学校教师教育创新培养模式“十二五”规划教材)赵厚勰、李贤智，华中科技大学出版社，2012年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0" w:hRule="atLeast"/>
        </w:trPr>
        <w:tc>
          <w:tcPr>
            <w:tcW w:w="1284"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sz w:val="24"/>
                <w:szCs w:val="24"/>
              </w:rPr>
            </w:pPr>
            <w:r>
              <w:rPr>
                <w:rFonts w:hint="eastAsia" w:ascii="楷体" w:hAnsi="楷体" w:eastAsia="楷体"/>
                <w:sz w:val="24"/>
                <w:szCs w:val="24"/>
              </w:rPr>
              <w:t>3005</w:t>
            </w:r>
          </w:p>
        </w:tc>
        <w:tc>
          <w:tcPr>
            <w:tcW w:w="1872"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sz w:val="24"/>
                <w:szCs w:val="24"/>
              </w:rPr>
            </w:pPr>
            <w:r>
              <w:rPr>
                <w:rFonts w:hint="eastAsia" w:ascii="楷体" w:hAnsi="楷体" w:eastAsia="楷体"/>
                <w:sz w:val="24"/>
                <w:szCs w:val="24"/>
              </w:rPr>
              <w:t>课程与教学论</w:t>
            </w:r>
          </w:p>
        </w:tc>
        <w:tc>
          <w:tcPr>
            <w:tcW w:w="5387" w:type="dxa"/>
            <w:tcBorders>
              <w:top w:val="single" w:color="auto" w:sz="4" w:space="0"/>
              <w:left w:val="single" w:color="auto" w:sz="4" w:space="0"/>
              <w:bottom w:val="single" w:color="auto" w:sz="4" w:space="0"/>
              <w:right w:val="single" w:color="auto" w:sz="4" w:space="0"/>
            </w:tcBorders>
            <w:vAlign w:val="center"/>
          </w:tcPr>
          <w:p>
            <w:pPr>
              <w:jc w:val="left"/>
              <w:rPr>
                <w:rFonts w:ascii="楷体" w:hAnsi="楷体" w:eastAsia="楷体"/>
                <w:sz w:val="24"/>
                <w:szCs w:val="24"/>
              </w:rPr>
            </w:pPr>
            <w:r>
              <w:rPr>
                <w:rFonts w:hint="eastAsia" w:ascii="楷体" w:hAnsi="楷体" w:eastAsia="楷体"/>
                <w:sz w:val="24"/>
                <w:szCs w:val="24"/>
              </w:rPr>
              <w:t>《课程与教学论》，张华.上海教育出版社,2000年；《教学理论：课程教学的原理、策略与研究》，施良方等,华东师范大学出版社，1999年；《西方教育思想史》，单中惠,教育科学出版社,2007年。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284"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sz w:val="24"/>
                <w:szCs w:val="24"/>
              </w:rPr>
            </w:pPr>
            <w:r>
              <w:rPr>
                <w:rFonts w:hint="eastAsia" w:ascii="楷体" w:hAnsi="楷体" w:eastAsia="楷体"/>
                <w:sz w:val="24"/>
                <w:szCs w:val="24"/>
              </w:rPr>
              <w:t>3006</w:t>
            </w:r>
          </w:p>
        </w:tc>
        <w:tc>
          <w:tcPr>
            <w:tcW w:w="1872"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sz w:val="24"/>
                <w:szCs w:val="24"/>
              </w:rPr>
            </w:pPr>
            <w:r>
              <w:rPr>
                <w:rFonts w:hint="eastAsia" w:ascii="楷体" w:hAnsi="楷体" w:eastAsia="楷体"/>
                <w:sz w:val="24"/>
                <w:szCs w:val="24"/>
              </w:rPr>
              <w:t>教育技术原理与实践</w:t>
            </w:r>
          </w:p>
        </w:tc>
        <w:tc>
          <w:tcPr>
            <w:tcW w:w="5387" w:type="dxa"/>
            <w:tcBorders>
              <w:top w:val="single" w:color="auto" w:sz="4" w:space="0"/>
              <w:left w:val="single" w:color="auto" w:sz="4" w:space="0"/>
              <w:bottom w:val="single" w:color="auto" w:sz="4" w:space="0"/>
              <w:right w:val="single" w:color="auto" w:sz="4" w:space="0"/>
            </w:tcBorders>
            <w:vAlign w:val="center"/>
          </w:tcPr>
          <w:p>
            <w:pPr>
              <w:jc w:val="left"/>
              <w:rPr>
                <w:rFonts w:ascii="楷体" w:hAnsi="楷体" w:eastAsia="楷体"/>
                <w:sz w:val="24"/>
                <w:szCs w:val="24"/>
              </w:rPr>
            </w:pPr>
            <w:r>
              <w:rPr>
                <w:rFonts w:hint="eastAsia" w:ascii="楷体" w:hAnsi="楷体" w:eastAsia="楷体"/>
                <w:sz w:val="24"/>
                <w:szCs w:val="24"/>
              </w:rPr>
              <w:t>《实用教育技术：面向信息化教育》，祝智庭等，教育科学出版社，2008年；《教育传播与技术研究手册》，任友群等译，华东师范大学出版社，2012年。</w:t>
            </w:r>
          </w:p>
        </w:tc>
      </w:tr>
    </w:tbl>
    <w:p>
      <w:pPr>
        <w:jc w:val="center"/>
        <w:rPr>
          <w:rFonts w:ascii="楷体" w:hAnsi="楷体" w:eastAsia="楷体"/>
          <w:b/>
          <w:bCs/>
          <w:sz w:val="30"/>
          <w:szCs w:val="30"/>
        </w:rPr>
      </w:pPr>
    </w:p>
    <w:p>
      <w:pPr>
        <w:jc w:val="center"/>
        <w:rPr>
          <w:rFonts w:ascii="楷体" w:hAnsi="楷体" w:eastAsia="楷体"/>
          <w:b/>
          <w:bCs/>
          <w:sz w:val="30"/>
          <w:szCs w:val="30"/>
        </w:rPr>
      </w:pPr>
    </w:p>
    <w:p>
      <w:pPr>
        <w:jc w:val="center"/>
        <w:rPr>
          <w:rFonts w:ascii="楷体" w:hAnsi="楷体" w:eastAsia="楷体"/>
          <w:b/>
          <w:bCs/>
          <w:sz w:val="30"/>
          <w:szCs w:val="30"/>
        </w:rPr>
      </w:pPr>
    </w:p>
    <w:p>
      <w:pPr>
        <w:jc w:val="center"/>
        <w:rPr>
          <w:rFonts w:ascii="楷体" w:hAnsi="楷体" w:eastAsia="楷体"/>
          <w:b/>
          <w:bCs/>
          <w:sz w:val="30"/>
          <w:szCs w:val="30"/>
        </w:rPr>
      </w:pPr>
    </w:p>
    <w:p>
      <w:pPr>
        <w:jc w:val="center"/>
        <w:rPr>
          <w:rFonts w:ascii="楷体" w:hAnsi="楷体" w:eastAsia="楷体"/>
          <w:b/>
          <w:bCs/>
          <w:sz w:val="30"/>
          <w:szCs w:val="30"/>
        </w:rPr>
      </w:pPr>
    </w:p>
    <w:p>
      <w:pPr>
        <w:jc w:val="center"/>
        <w:rPr>
          <w:rFonts w:ascii="楷体" w:hAnsi="楷体" w:eastAsia="楷体"/>
          <w:b/>
          <w:bCs/>
          <w:sz w:val="30"/>
          <w:szCs w:val="30"/>
        </w:rPr>
      </w:pPr>
    </w:p>
    <w:p>
      <w:pPr>
        <w:jc w:val="center"/>
        <w:rPr>
          <w:rFonts w:ascii="楷体" w:hAnsi="楷体" w:eastAsia="楷体"/>
          <w:b/>
          <w:bCs/>
          <w:sz w:val="30"/>
          <w:szCs w:val="30"/>
        </w:rPr>
      </w:pPr>
    </w:p>
    <w:p>
      <w:pPr>
        <w:jc w:val="center"/>
        <w:rPr>
          <w:rFonts w:ascii="楷体" w:hAnsi="楷体" w:eastAsia="楷体"/>
          <w:b/>
          <w:bCs/>
          <w:sz w:val="30"/>
          <w:szCs w:val="30"/>
        </w:rPr>
      </w:pPr>
    </w:p>
    <w:p>
      <w:pPr>
        <w:jc w:val="center"/>
        <w:rPr>
          <w:rFonts w:ascii="楷体" w:hAnsi="楷体" w:eastAsia="楷体"/>
          <w:b/>
          <w:bCs/>
          <w:sz w:val="30"/>
          <w:szCs w:val="30"/>
        </w:rPr>
      </w:pPr>
      <w:r>
        <w:rPr>
          <w:rFonts w:hint="eastAsia" w:ascii="楷体" w:hAnsi="楷体" w:eastAsia="楷体"/>
          <w:b/>
          <w:bCs/>
          <w:sz w:val="30"/>
          <w:szCs w:val="30"/>
        </w:rPr>
        <w:t>复试、同等学力加试科目主要参考书目</w:t>
      </w:r>
    </w:p>
    <w:p>
      <w:pPr>
        <w:spacing w:line="400" w:lineRule="exact"/>
        <w:ind w:firstLine="120" w:firstLineChars="50"/>
        <w:rPr>
          <w:rFonts w:ascii="楷体" w:hAnsi="楷体" w:eastAsia="楷体"/>
          <w:sz w:val="24"/>
          <w:szCs w:val="24"/>
        </w:rPr>
      </w:pPr>
      <w:r>
        <w:rPr>
          <w:rFonts w:hint="eastAsia" w:ascii="楷体" w:hAnsi="楷体" w:eastAsia="楷体"/>
          <w:sz w:val="24"/>
          <w:szCs w:val="24"/>
        </w:rPr>
        <w:t>一、马克思主义基本理论（0305）、中国语言文学（0501）及化学（0703）各专业均不指定复试科目及同等学力加试科目的使用教材。</w:t>
      </w:r>
    </w:p>
    <w:p>
      <w:pPr>
        <w:spacing w:line="400" w:lineRule="exact"/>
        <w:rPr>
          <w:rFonts w:ascii="楷体" w:hAnsi="楷体" w:eastAsia="楷体"/>
          <w:b/>
          <w:bCs/>
          <w:sz w:val="24"/>
          <w:szCs w:val="24"/>
        </w:rPr>
      </w:pPr>
      <w:r>
        <w:rPr>
          <w:rFonts w:hint="eastAsia" w:ascii="楷体" w:hAnsi="楷体" w:eastAsia="楷体"/>
          <w:b/>
          <w:bCs/>
          <w:sz w:val="24"/>
          <w:szCs w:val="24"/>
        </w:rPr>
        <w:t>二、教育学（0401）一级学科各专业复试科目参考书目</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1590"/>
        <w:gridCol w:w="1332"/>
        <w:gridCol w:w="4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7" w:type="dxa"/>
          </w:tcPr>
          <w:p>
            <w:pPr>
              <w:spacing w:line="400" w:lineRule="exact"/>
              <w:jc w:val="center"/>
              <w:rPr>
                <w:rFonts w:ascii="楷体" w:hAnsi="楷体" w:eastAsia="楷体"/>
                <w:b/>
                <w:bCs/>
                <w:sz w:val="24"/>
                <w:szCs w:val="24"/>
              </w:rPr>
            </w:pPr>
            <w:r>
              <w:rPr>
                <w:rFonts w:hint="eastAsia" w:ascii="楷体" w:hAnsi="楷体" w:eastAsia="楷体"/>
                <w:b/>
                <w:bCs/>
                <w:sz w:val="24"/>
                <w:szCs w:val="24"/>
              </w:rPr>
              <w:t>专业</w:t>
            </w:r>
          </w:p>
        </w:tc>
        <w:tc>
          <w:tcPr>
            <w:tcW w:w="1590" w:type="dxa"/>
          </w:tcPr>
          <w:p>
            <w:pPr>
              <w:spacing w:line="400" w:lineRule="exact"/>
              <w:jc w:val="center"/>
              <w:rPr>
                <w:rFonts w:ascii="楷体" w:hAnsi="楷体" w:eastAsia="楷体"/>
                <w:b/>
                <w:bCs/>
                <w:sz w:val="24"/>
                <w:szCs w:val="24"/>
              </w:rPr>
            </w:pPr>
            <w:r>
              <w:rPr>
                <w:rFonts w:hint="eastAsia" w:ascii="楷体" w:hAnsi="楷体" w:eastAsia="楷体"/>
                <w:b/>
                <w:bCs/>
                <w:sz w:val="24"/>
                <w:szCs w:val="24"/>
              </w:rPr>
              <w:t>方向</w:t>
            </w:r>
          </w:p>
        </w:tc>
        <w:tc>
          <w:tcPr>
            <w:tcW w:w="1332" w:type="dxa"/>
          </w:tcPr>
          <w:p>
            <w:pPr>
              <w:spacing w:line="400" w:lineRule="exact"/>
              <w:jc w:val="center"/>
              <w:rPr>
                <w:rFonts w:ascii="楷体" w:hAnsi="楷体" w:eastAsia="楷体"/>
                <w:b/>
                <w:bCs/>
                <w:sz w:val="24"/>
                <w:szCs w:val="24"/>
              </w:rPr>
            </w:pPr>
            <w:r>
              <w:rPr>
                <w:rFonts w:hint="eastAsia" w:ascii="楷体" w:hAnsi="楷体" w:eastAsia="楷体"/>
                <w:b/>
                <w:bCs/>
                <w:sz w:val="24"/>
                <w:szCs w:val="24"/>
              </w:rPr>
              <w:t>复试科目</w:t>
            </w:r>
          </w:p>
        </w:tc>
        <w:tc>
          <w:tcPr>
            <w:tcW w:w="4168" w:type="dxa"/>
          </w:tcPr>
          <w:p>
            <w:pPr>
              <w:spacing w:line="400" w:lineRule="exact"/>
              <w:jc w:val="center"/>
              <w:rPr>
                <w:rFonts w:ascii="楷体" w:hAnsi="楷体" w:eastAsia="楷体"/>
                <w:b/>
                <w:bCs/>
                <w:sz w:val="24"/>
                <w:szCs w:val="24"/>
              </w:rPr>
            </w:pPr>
            <w:r>
              <w:rPr>
                <w:rFonts w:hint="eastAsia" w:ascii="楷体" w:hAnsi="楷体" w:eastAsia="楷体"/>
                <w:b/>
                <w:bCs/>
                <w:sz w:val="24"/>
                <w:szCs w:val="24"/>
              </w:rPr>
              <w:t>参考书目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7" w:type="dxa"/>
          </w:tcPr>
          <w:p>
            <w:pPr>
              <w:spacing w:line="400" w:lineRule="exact"/>
              <w:rPr>
                <w:rFonts w:ascii="楷体" w:hAnsi="楷体" w:eastAsia="楷体"/>
                <w:b/>
                <w:bCs/>
                <w:sz w:val="24"/>
                <w:szCs w:val="24"/>
              </w:rPr>
            </w:pPr>
            <w:r>
              <w:rPr>
                <w:rFonts w:hint="eastAsia" w:ascii="楷体" w:hAnsi="楷体" w:eastAsia="楷体"/>
                <w:sz w:val="24"/>
                <w:szCs w:val="24"/>
              </w:rPr>
              <w:t>教育学原理（040101）</w:t>
            </w:r>
          </w:p>
        </w:tc>
        <w:tc>
          <w:tcPr>
            <w:tcW w:w="1590" w:type="dxa"/>
          </w:tcPr>
          <w:p>
            <w:pPr>
              <w:spacing w:line="400" w:lineRule="exact"/>
              <w:rPr>
                <w:rFonts w:ascii="楷体" w:hAnsi="楷体" w:eastAsia="楷体"/>
                <w:sz w:val="24"/>
                <w:szCs w:val="24"/>
              </w:rPr>
            </w:pPr>
            <w:r>
              <w:rPr>
                <w:rFonts w:hint="eastAsia" w:ascii="楷体" w:hAnsi="楷体" w:eastAsia="楷体"/>
                <w:sz w:val="24"/>
                <w:szCs w:val="24"/>
              </w:rPr>
              <w:t>不区分研究方向</w:t>
            </w:r>
          </w:p>
        </w:tc>
        <w:tc>
          <w:tcPr>
            <w:tcW w:w="1332" w:type="dxa"/>
          </w:tcPr>
          <w:p>
            <w:pPr>
              <w:spacing w:line="400" w:lineRule="exact"/>
              <w:rPr>
                <w:rFonts w:ascii="楷体" w:hAnsi="楷体" w:eastAsia="楷体"/>
                <w:b/>
                <w:bCs/>
                <w:sz w:val="24"/>
                <w:szCs w:val="24"/>
              </w:rPr>
            </w:pPr>
            <w:r>
              <w:rPr>
                <w:rFonts w:hint="eastAsia" w:ascii="楷体" w:hAnsi="楷体" w:eastAsia="楷体"/>
                <w:sz w:val="24"/>
                <w:szCs w:val="24"/>
              </w:rPr>
              <w:t>教育哲学</w:t>
            </w:r>
          </w:p>
        </w:tc>
        <w:tc>
          <w:tcPr>
            <w:tcW w:w="4168" w:type="dxa"/>
          </w:tcPr>
          <w:p>
            <w:pPr>
              <w:spacing w:line="400" w:lineRule="exact"/>
              <w:rPr>
                <w:rFonts w:ascii="楷体" w:hAnsi="楷体" w:eastAsia="楷体"/>
                <w:b/>
                <w:bCs/>
                <w:sz w:val="24"/>
                <w:szCs w:val="24"/>
              </w:rPr>
            </w:pPr>
            <w:r>
              <w:rPr>
                <w:rFonts w:hint="eastAsia" w:ascii="楷体" w:hAnsi="楷体" w:eastAsia="楷体"/>
                <w:sz w:val="24"/>
                <w:szCs w:val="24"/>
              </w:rPr>
              <w:t>《教育哲学》，石中英，北京师范大学出版社，2007年。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7" w:type="dxa"/>
            <w:vMerge w:val="restart"/>
            <w:vAlign w:val="center"/>
          </w:tcPr>
          <w:p>
            <w:pPr>
              <w:spacing w:line="400" w:lineRule="exact"/>
              <w:jc w:val="center"/>
              <w:rPr>
                <w:rFonts w:ascii="楷体" w:hAnsi="楷体" w:eastAsia="楷体"/>
                <w:b/>
                <w:bCs/>
                <w:sz w:val="24"/>
                <w:szCs w:val="24"/>
              </w:rPr>
            </w:pPr>
            <w:r>
              <w:rPr>
                <w:rFonts w:hint="eastAsia" w:ascii="楷体" w:hAnsi="楷体" w:eastAsia="楷体"/>
                <w:sz w:val="24"/>
                <w:szCs w:val="24"/>
              </w:rPr>
              <w:t>课程与教学论（040102）</w:t>
            </w:r>
          </w:p>
        </w:tc>
        <w:tc>
          <w:tcPr>
            <w:tcW w:w="1590" w:type="dxa"/>
          </w:tcPr>
          <w:p>
            <w:pPr>
              <w:spacing w:line="400" w:lineRule="exact"/>
              <w:rPr>
                <w:rFonts w:ascii="楷体" w:hAnsi="楷体" w:eastAsia="楷体"/>
                <w:b/>
                <w:bCs/>
                <w:sz w:val="24"/>
                <w:szCs w:val="24"/>
              </w:rPr>
            </w:pPr>
            <w:r>
              <w:rPr>
                <w:rFonts w:hint="eastAsia" w:ascii="楷体" w:hAnsi="楷体" w:eastAsia="楷体"/>
                <w:sz w:val="24"/>
                <w:szCs w:val="24"/>
              </w:rPr>
              <w:t>1.课程与教学基本理论方向</w:t>
            </w:r>
          </w:p>
        </w:tc>
        <w:tc>
          <w:tcPr>
            <w:tcW w:w="1332" w:type="dxa"/>
          </w:tcPr>
          <w:p>
            <w:pPr>
              <w:spacing w:line="400" w:lineRule="exact"/>
              <w:rPr>
                <w:rFonts w:ascii="楷体" w:hAnsi="楷体" w:eastAsia="楷体"/>
                <w:b/>
                <w:bCs/>
                <w:sz w:val="24"/>
                <w:szCs w:val="24"/>
              </w:rPr>
            </w:pPr>
            <w:r>
              <w:rPr>
                <w:rFonts w:hint="eastAsia" w:ascii="楷体" w:hAnsi="楷体" w:eastAsia="楷体"/>
                <w:sz w:val="24"/>
                <w:szCs w:val="24"/>
              </w:rPr>
              <w:t>教育哲学</w:t>
            </w:r>
          </w:p>
        </w:tc>
        <w:tc>
          <w:tcPr>
            <w:tcW w:w="4168" w:type="dxa"/>
          </w:tcPr>
          <w:p>
            <w:pPr>
              <w:spacing w:line="400" w:lineRule="exact"/>
              <w:rPr>
                <w:rFonts w:ascii="楷体" w:hAnsi="楷体" w:eastAsia="楷体"/>
                <w:b/>
                <w:bCs/>
                <w:sz w:val="24"/>
                <w:szCs w:val="24"/>
              </w:rPr>
            </w:pPr>
            <w:r>
              <w:rPr>
                <w:rFonts w:hint="eastAsia" w:ascii="楷体" w:hAnsi="楷体" w:eastAsia="楷体"/>
                <w:sz w:val="24"/>
                <w:szCs w:val="24"/>
              </w:rPr>
              <w:t>《教育哲学》，石中英，北京师范大学出版社，2007年。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7" w:type="dxa"/>
            <w:vMerge w:val="continue"/>
          </w:tcPr>
          <w:p>
            <w:pPr>
              <w:spacing w:line="400" w:lineRule="exact"/>
              <w:rPr>
                <w:rFonts w:ascii="楷体" w:hAnsi="楷体" w:eastAsia="楷体"/>
                <w:b/>
                <w:bCs/>
                <w:sz w:val="24"/>
                <w:szCs w:val="24"/>
              </w:rPr>
            </w:pPr>
          </w:p>
        </w:tc>
        <w:tc>
          <w:tcPr>
            <w:tcW w:w="1590" w:type="dxa"/>
          </w:tcPr>
          <w:p>
            <w:pPr>
              <w:spacing w:line="400" w:lineRule="exact"/>
              <w:rPr>
                <w:rFonts w:ascii="楷体" w:hAnsi="楷体" w:eastAsia="楷体"/>
                <w:b/>
                <w:bCs/>
                <w:sz w:val="24"/>
                <w:szCs w:val="24"/>
              </w:rPr>
            </w:pPr>
            <w:r>
              <w:rPr>
                <w:rFonts w:hint="eastAsia" w:ascii="楷体" w:hAnsi="楷体" w:eastAsia="楷体"/>
                <w:sz w:val="24"/>
                <w:szCs w:val="24"/>
              </w:rPr>
              <w:t>2.学习心理方向</w:t>
            </w:r>
          </w:p>
        </w:tc>
        <w:tc>
          <w:tcPr>
            <w:tcW w:w="1332" w:type="dxa"/>
          </w:tcPr>
          <w:p>
            <w:pPr>
              <w:spacing w:line="400" w:lineRule="exact"/>
              <w:rPr>
                <w:rFonts w:ascii="楷体" w:hAnsi="楷体" w:eastAsia="楷体"/>
                <w:b/>
                <w:bCs/>
                <w:sz w:val="24"/>
                <w:szCs w:val="24"/>
              </w:rPr>
            </w:pPr>
            <w:r>
              <w:rPr>
                <w:rFonts w:hint="eastAsia" w:ascii="楷体" w:hAnsi="楷体" w:eastAsia="楷体"/>
                <w:sz w:val="24"/>
                <w:szCs w:val="24"/>
              </w:rPr>
              <w:t>教育心理学</w:t>
            </w:r>
          </w:p>
        </w:tc>
        <w:tc>
          <w:tcPr>
            <w:tcW w:w="4168" w:type="dxa"/>
          </w:tcPr>
          <w:p>
            <w:pPr>
              <w:spacing w:line="400" w:lineRule="exact"/>
              <w:rPr>
                <w:rFonts w:ascii="楷体" w:hAnsi="楷体" w:eastAsia="楷体"/>
                <w:b/>
                <w:bCs/>
                <w:sz w:val="24"/>
                <w:szCs w:val="24"/>
              </w:rPr>
            </w:pPr>
            <w:r>
              <w:rPr>
                <w:rFonts w:hint="eastAsia" w:ascii="楷体" w:hAnsi="楷体" w:eastAsia="楷体"/>
                <w:sz w:val="24"/>
                <w:szCs w:val="24"/>
              </w:rPr>
              <w:t>《教育心理学》（第三版），冯忠良，伍新春、姚梅林、王建敏,人民教育出版社2000年。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7" w:type="dxa"/>
            <w:vMerge w:val="continue"/>
          </w:tcPr>
          <w:p>
            <w:pPr>
              <w:spacing w:line="400" w:lineRule="exact"/>
              <w:rPr>
                <w:rFonts w:ascii="楷体" w:hAnsi="楷体" w:eastAsia="楷体"/>
                <w:b/>
                <w:bCs/>
                <w:sz w:val="24"/>
                <w:szCs w:val="24"/>
              </w:rPr>
            </w:pPr>
          </w:p>
        </w:tc>
        <w:tc>
          <w:tcPr>
            <w:tcW w:w="1590" w:type="dxa"/>
          </w:tcPr>
          <w:p>
            <w:pPr>
              <w:spacing w:line="400" w:lineRule="exact"/>
              <w:rPr>
                <w:rFonts w:ascii="楷体" w:hAnsi="楷体" w:eastAsia="楷体"/>
                <w:b/>
                <w:bCs/>
                <w:sz w:val="24"/>
                <w:szCs w:val="24"/>
              </w:rPr>
            </w:pPr>
            <w:r>
              <w:rPr>
                <w:rFonts w:hint="eastAsia" w:ascii="楷体" w:hAnsi="楷体" w:eastAsia="楷体"/>
                <w:b/>
                <w:bCs/>
                <w:sz w:val="24"/>
                <w:szCs w:val="24"/>
              </w:rPr>
              <w:t>3.</w:t>
            </w:r>
            <w:r>
              <w:rPr>
                <w:rFonts w:hint="eastAsia" w:ascii="楷体" w:hAnsi="楷体" w:eastAsia="楷体"/>
                <w:sz w:val="24"/>
                <w:szCs w:val="24"/>
              </w:rPr>
              <w:t>体育课程与教学方向</w:t>
            </w:r>
          </w:p>
        </w:tc>
        <w:tc>
          <w:tcPr>
            <w:tcW w:w="1332" w:type="dxa"/>
          </w:tcPr>
          <w:p>
            <w:pPr>
              <w:spacing w:line="400" w:lineRule="exact"/>
              <w:rPr>
                <w:rFonts w:ascii="楷体" w:hAnsi="楷体" w:eastAsia="楷体"/>
                <w:b/>
                <w:bCs/>
                <w:sz w:val="24"/>
                <w:szCs w:val="24"/>
              </w:rPr>
            </w:pPr>
            <w:r>
              <w:rPr>
                <w:rFonts w:hint="eastAsia" w:ascii="楷体" w:hAnsi="楷体" w:eastAsia="楷体"/>
                <w:sz w:val="24"/>
                <w:szCs w:val="24"/>
              </w:rPr>
              <w:t>体育教学论</w:t>
            </w:r>
          </w:p>
        </w:tc>
        <w:tc>
          <w:tcPr>
            <w:tcW w:w="4168" w:type="dxa"/>
          </w:tcPr>
          <w:p>
            <w:pPr>
              <w:spacing w:line="400" w:lineRule="exact"/>
              <w:rPr>
                <w:rFonts w:ascii="楷体" w:hAnsi="楷体" w:eastAsia="楷体"/>
                <w:b/>
                <w:bCs/>
                <w:sz w:val="24"/>
                <w:szCs w:val="24"/>
              </w:rPr>
            </w:pPr>
            <w:r>
              <w:rPr>
                <w:rFonts w:hint="eastAsia" w:ascii="楷体" w:hAnsi="楷体" w:eastAsia="楷体"/>
                <w:sz w:val="24"/>
                <w:szCs w:val="24"/>
              </w:rPr>
              <w:t>《体育教学论》，毛振明，高等教育出版社，2005年。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7" w:type="dxa"/>
          </w:tcPr>
          <w:p>
            <w:pPr>
              <w:spacing w:line="400" w:lineRule="exact"/>
              <w:rPr>
                <w:rFonts w:ascii="楷体" w:hAnsi="楷体" w:eastAsia="楷体"/>
                <w:b/>
                <w:bCs/>
                <w:sz w:val="24"/>
                <w:szCs w:val="24"/>
              </w:rPr>
            </w:pPr>
            <w:r>
              <w:rPr>
                <w:rFonts w:hint="eastAsia" w:ascii="楷体" w:hAnsi="楷体" w:eastAsia="楷体"/>
                <w:sz w:val="24"/>
                <w:szCs w:val="24"/>
              </w:rPr>
              <w:t>教育技术学（040110）</w:t>
            </w:r>
          </w:p>
        </w:tc>
        <w:tc>
          <w:tcPr>
            <w:tcW w:w="1590" w:type="dxa"/>
          </w:tcPr>
          <w:p>
            <w:pPr>
              <w:spacing w:line="400" w:lineRule="exact"/>
              <w:rPr>
                <w:rFonts w:ascii="楷体" w:hAnsi="楷体" w:eastAsia="楷体"/>
                <w:b/>
                <w:bCs/>
                <w:sz w:val="24"/>
                <w:szCs w:val="24"/>
              </w:rPr>
            </w:pPr>
            <w:r>
              <w:rPr>
                <w:rFonts w:hint="eastAsia" w:ascii="楷体" w:hAnsi="楷体" w:eastAsia="楷体"/>
                <w:sz w:val="24"/>
                <w:szCs w:val="24"/>
              </w:rPr>
              <w:t>不区分研究方向</w:t>
            </w:r>
          </w:p>
        </w:tc>
        <w:tc>
          <w:tcPr>
            <w:tcW w:w="1332" w:type="dxa"/>
          </w:tcPr>
          <w:p>
            <w:pPr>
              <w:spacing w:line="400" w:lineRule="exact"/>
              <w:rPr>
                <w:rFonts w:ascii="楷体" w:hAnsi="楷体" w:eastAsia="楷体"/>
                <w:b/>
                <w:bCs/>
                <w:sz w:val="24"/>
                <w:szCs w:val="24"/>
              </w:rPr>
            </w:pPr>
            <w:r>
              <w:rPr>
                <w:rFonts w:hint="eastAsia" w:ascii="楷体" w:hAnsi="楷体" w:eastAsia="楷体"/>
                <w:sz w:val="24"/>
                <w:szCs w:val="24"/>
              </w:rPr>
              <w:t>信息技术教育应用</w:t>
            </w:r>
          </w:p>
        </w:tc>
        <w:tc>
          <w:tcPr>
            <w:tcW w:w="4168" w:type="dxa"/>
          </w:tcPr>
          <w:p>
            <w:pPr>
              <w:spacing w:line="400" w:lineRule="exact"/>
              <w:rPr>
                <w:rFonts w:ascii="楷体" w:hAnsi="楷体" w:eastAsia="楷体"/>
                <w:b/>
                <w:bCs/>
                <w:sz w:val="24"/>
                <w:szCs w:val="24"/>
              </w:rPr>
            </w:pPr>
            <w:r>
              <w:rPr>
                <w:rFonts w:hint="eastAsia" w:ascii="楷体" w:hAnsi="楷体" w:eastAsia="楷体"/>
                <w:sz w:val="24"/>
                <w:szCs w:val="24"/>
              </w:rPr>
              <w:t>《现代教育技术-走进信息化教育》（第3版），祝智庭等，高等教育出版社，2010年；《信息化教育概论》，南国农等，高等教育出版社，2011年。</w:t>
            </w:r>
          </w:p>
        </w:tc>
      </w:tr>
    </w:tbl>
    <w:p>
      <w:pPr>
        <w:spacing w:line="400" w:lineRule="exact"/>
        <w:rPr>
          <w:rFonts w:ascii="楷体" w:hAnsi="楷体" w:eastAsia="楷体"/>
          <w:b/>
          <w:sz w:val="24"/>
          <w:szCs w:val="24"/>
        </w:rPr>
      </w:pPr>
      <w:r>
        <w:rPr>
          <w:rFonts w:hint="eastAsia" w:ascii="楷体" w:hAnsi="楷体" w:eastAsia="楷体"/>
          <w:b/>
          <w:sz w:val="24"/>
          <w:szCs w:val="24"/>
        </w:rPr>
        <w:t>注</w:t>
      </w:r>
      <w:r>
        <w:rPr>
          <w:rFonts w:ascii="楷体" w:hAnsi="楷体" w:eastAsia="楷体"/>
          <w:b/>
          <w:sz w:val="24"/>
          <w:szCs w:val="24"/>
        </w:rPr>
        <w:t>：</w:t>
      </w:r>
      <w:r>
        <w:rPr>
          <w:rFonts w:hint="eastAsia" w:ascii="楷体" w:hAnsi="楷体" w:eastAsia="楷体"/>
          <w:b/>
          <w:sz w:val="24"/>
          <w:szCs w:val="24"/>
        </w:rPr>
        <w:t>教育学一级学科各专业均不招收同等学力考生。</w:t>
      </w:r>
    </w:p>
    <w:p>
      <w:pPr>
        <w:spacing w:line="400" w:lineRule="exact"/>
        <w:rPr>
          <w:rFonts w:ascii="楷体" w:hAnsi="楷体" w:eastAsia="楷体"/>
          <w:b/>
          <w:bCs/>
          <w:sz w:val="24"/>
          <w:szCs w:val="24"/>
        </w:rPr>
      </w:pPr>
      <w:r>
        <w:rPr>
          <w:rFonts w:hint="eastAsia" w:ascii="楷体" w:hAnsi="楷体" w:eastAsia="楷体"/>
          <w:b/>
          <w:bCs/>
          <w:sz w:val="24"/>
          <w:szCs w:val="24"/>
        </w:rPr>
        <w:t>三、民族学（0304）一级学科各专业复试不指定复试科目，同等学历加试参考书目如下：</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6"/>
        <w:gridCol w:w="1414"/>
        <w:gridCol w:w="2249"/>
        <w:gridCol w:w="32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6" w:type="dxa"/>
            <w:vAlign w:val="center"/>
          </w:tcPr>
          <w:p>
            <w:pPr>
              <w:spacing w:line="400" w:lineRule="exact"/>
              <w:jc w:val="center"/>
              <w:rPr>
                <w:rFonts w:ascii="楷体" w:hAnsi="楷体" w:eastAsia="楷体"/>
                <w:b/>
                <w:sz w:val="24"/>
                <w:szCs w:val="24"/>
              </w:rPr>
            </w:pPr>
            <w:r>
              <w:rPr>
                <w:rFonts w:hint="eastAsia" w:ascii="楷体" w:hAnsi="楷体" w:eastAsia="楷体"/>
                <w:b/>
                <w:sz w:val="24"/>
                <w:szCs w:val="24"/>
              </w:rPr>
              <w:t>专  业</w:t>
            </w:r>
          </w:p>
        </w:tc>
        <w:tc>
          <w:tcPr>
            <w:tcW w:w="1414" w:type="dxa"/>
            <w:vAlign w:val="center"/>
          </w:tcPr>
          <w:p>
            <w:pPr>
              <w:spacing w:line="400" w:lineRule="exact"/>
              <w:jc w:val="center"/>
              <w:rPr>
                <w:rFonts w:ascii="楷体" w:hAnsi="楷体" w:eastAsia="楷体"/>
                <w:b/>
                <w:sz w:val="24"/>
                <w:szCs w:val="24"/>
              </w:rPr>
            </w:pPr>
            <w:r>
              <w:rPr>
                <w:rFonts w:hint="eastAsia" w:ascii="楷体" w:hAnsi="楷体" w:eastAsia="楷体"/>
                <w:b/>
                <w:sz w:val="24"/>
                <w:szCs w:val="24"/>
              </w:rPr>
              <w:t>方向</w:t>
            </w:r>
          </w:p>
        </w:tc>
        <w:tc>
          <w:tcPr>
            <w:tcW w:w="2249" w:type="dxa"/>
            <w:vAlign w:val="center"/>
          </w:tcPr>
          <w:p>
            <w:pPr>
              <w:spacing w:line="400" w:lineRule="exact"/>
              <w:jc w:val="center"/>
              <w:rPr>
                <w:rFonts w:ascii="楷体" w:hAnsi="楷体" w:eastAsia="楷体"/>
                <w:b/>
                <w:sz w:val="24"/>
                <w:szCs w:val="24"/>
              </w:rPr>
            </w:pPr>
            <w:r>
              <w:rPr>
                <w:rFonts w:hint="eastAsia" w:ascii="楷体" w:hAnsi="楷体" w:eastAsia="楷体"/>
                <w:b/>
                <w:sz w:val="24"/>
                <w:szCs w:val="24"/>
              </w:rPr>
              <w:t>同等学力加试科目</w:t>
            </w:r>
          </w:p>
        </w:tc>
        <w:tc>
          <w:tcPr>
            <w:tcW w:w="3223" w:type="dxa"/>
            <w:vAlign w:val="center"/>
          </w:tcPr>
          <w:p>
            <w:pPr>
              <w:spacing w:line="400" w:lineRule="exact"/>
              <w:jc w:val="center"/>
              <w:rPr>
                <w:rFonts w:ascii="楷体" w:hAnsi="楷体" w:eastAsia="楷体"/>
                <w:b/>
                <w:sz w:val="24"/>
                <w:szCs w:val="24"/>
              </w:rPr>
            </w:pPr>
            <w:r>
              <w:rPr>
                <w:rFonts w:hint="eastAsia" w:ascii="楷体" w:hAnsi="楷体" w:eastAsia="楷体"/>
                <w:b/>
                <w:sz w:val="24"/>
                <w:szCs w:val="24"/>
              </w:rPr>
              <w:t>参考书目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6" w:type="dxa"/>
            <w:vAlign w:val="center"/>
          </w:tcPr>
          <w:p>
            <w:pPr>
              <w:spacing w:line="400" w:lineRule="exact"/>
              <w:jc w:val="left"/>
              <w:rPr>
                <w:rFonts w:ascii="楷体" w:hAnsi="楷体" w:eastAsia="楷体"/>
                <w:sz w:val="24"/>
                <w:szCs w:val="24"/>
              </w:rPr>
            </w:pPr>
            <w:r>
              <w:rPr>
                <w:rFonts w:hint="eastAsia" w:ascii="楷体" w:hAnsi="楷体" w:eastAsia="楷体"/>
                <w:sz w:val="24"/>
                <w:szCs w:val="24"/>
              </w:rPr>
              <w:t>民族学（030401）</w:t>
            </w:r>
          </w:p>
        </w:tc>
        <w:tc>
          <w:tcPr>
            <w:tcW w:w="1414" w:type="dxa"/>
            <w:vAlign w:val="center"/>
          </w:tcPr>
          <w:p>
            <w:pPr>
              <w:spacing w:line="400" w:lineRule="exact"/>
              <w:rPr>
                <w:rFonts w:ascii="楷体" w:hAnsi="楷体" w:eastAsia="楷体"/>
                <w:sz w:val="24"/>
                <w:szCs w:val="24"/>
              </w:rPr>
            </w:pPr>
            <w:r>
              <w:rPr>
                <w:rFonts w:hint="eastAsia" w:ascii="楷体" w:hAnsi="楷体" w:eastAsia="楷体"/>
                <w:sz w:val="24"/>
                <w:szCs w:val="24"/>
              </w:rPr>
              <w:t>不区分研究方向</w:t>
            </w:r>
          </w:p>
        </w:tc>
        <w:tc>
          <w:tcPr>
            <w:tcW w:w="2249" w:type="dxa"/>
            <w:vMerge w:val="restart"/>
            <w:vAlign w:val="center"/>
          </w:tcPr>
          <w:p>
            <w:pPr>
              <w:jc w:val="left"/>
              <w:rPr>
                <w:rFonts w:ascii="楷体" w:hAnsi="楷体" w:eastAsia="楷体"/>
                <w:sz w:val="24"/>
                <w:szCs w:val="24"/>
              </w:rPr>
            </w:pPr>
            <w:r>
              <w:rPr>
                <w:rFonts w:hint="eastAsia" w:ascii="楷体" w:hAnsi="楷体" w:eastAsia="楷体"/>
                <w:sz w:val="24"/>
                <w:szCs w:val="24"/>
              </w:rPr>
              <w:t>1.科学社会主义理论与实践</w:t>
            </w:r>
          </w:p>
          <w:p>
            <w:pPr>
              <w:jc w:val="left"/>
              <w:rPr>
                <w:rFonts w:ascii="楷体" w:hAnsi="楷体" w:eastAsia="楷体"/>
                <w:sz w:val="24"/>
                <w:szCs w:val="24"/>
              </w:rPr>
            </w:pPr>
            <w:r>
              <w:rPr>
                <w:rFonts w:hint="eastAsia" w:ascii="楷体" w:hAnsi="楷体" w:eastAsia="楷体"/>
                <w:sz w:val="24"/>
                <w:szCs w:val="24"/>
              </w:rPr>
              <w:t>2.民族学调查与研究方法</w:t>
            </w:r>
          </w:p>
          <w:p>
            <w:pPr>
              <w:spacing w:line="400" w:lineRule="exact"/>
              <w:jc w:val="left"/>
              <w:rPr>
                <w:rFonts w:ascii="楷体" w:hAnsi="楷体" w:eastAsia="楷体"/>
                <w:sz w:val="24"/>
                <w:szCs w:val="24"/>
              </w:rPr>
            </w:pPr>
            <w:r>
              <w:rPr>
                <w:rFonts w:hint="eastAsia" w:ascii="楷体" w:hAnsi="楷体" w:eastAsia="楷体"/>
                <w:sz w:val="24"/>
                <w:szCs w:val="24"/>
              </w:rPr>
              <w:t>3.中国民族学史</w:t>
            </w:r>
          </w:p>
        </w:tc>
        <w:tc>
          <w:tcPr>
            <w:tcW w:w="3223" w:type="dxa"/>
            <w:vMerge w:val="restart"/>
            <w:vAlign w:val="center"/>
          </w:tcPr>
          <w:p>
            <w:pPr>
              <w:spacing w:line="400" w:lineRule="exact"/>
              <w:rPr>
                <w:rFonts w:ascii="楷体" w:hAnsi="楷体" w:eastAsia="楷体"/>
                <w:sz w:val="24"/>
                <w:szCs w:val="24"/>
              </w:rPr>
            </w:pPr>
            <w:r>
              <w:rPr>
                <w:rFonts w:hint="eastAsia" w:ascii="楷体" w:hAnsi="楷体" w:eastAsia="楷体"/>
                <w:sz w:val="24"/>
                <w:szCs w:val="24"/>
              </w:rPr>
              <w:t>1.《民族学通论》，林耀华，中央民族大学出版社，2003年；</w:t>
            </w:r>
          </w:p>
          <w:p>
            <w:pPr>
              <w:spacing w:line="400" w:lineRule="exact"/>
              <w:rPr>
                <w:rFonts w:ascii="楷体" w:hAnsi="楷体" w:eastAsia="楷体"/>
                <w:sz w:val="24"/>
                <w:szCs w:val="24"/>
              </w:rPr>
            </w:pPr>
            <w:r>
              <w:rPr>
                <w:rFonts w:hint="eastAsia" w:ascii="楷体" w:hAnsi="楷体" w:eastAsia="楷体"/>
                <w:sz w:val="24"/>
                <w:szCs w:val="24"/>
              </w:rPr>
              <w:t>2.《人类学通论》，庄孔韶，中国人民大学出版社，2016年；</w:t>
            </w:r>
          </w:p>
          <w:p>
            <w:pPr>
              <w:spacing w:line="400" w:lineRule="exact"/>
              <w:rPr>
                <w:rFonts w:ascii="楷体" w:hAnsi="楷体" w:eastAsia="楷体"/>
                <w:sz w:val="24"/>
                <w:szCs w:val="24"/>
              </w:rPr>
            </w:pPr>
            <w:r>
              <w:rPr>
                <w:rFonts w:hint="eastAsia" w:ascii="楷体" w:hAnsi="楷体" w:eastAsia="楷体"/>
                <w:sz w:val="24"/>
                <w:szCs w:val="24"/>
              </w:rPr>
              <w:t>3.《中国民族学史》，王建民，云南教育出版社，1997-1998年。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6" w:type="dxa"/>
            <w:vAlign w:val="center"/>
          </w:tcPr>
          <w:p>
            <w:pPr>
              <w:spacing w:line="400" w:lineRule="exact"/>
              <w:jc w:val="left"/>
              <w:rPr>
                <w:rFonts w:ascii="楷体" w:hAnsi="楷体" w:eastAsia="楷体"/>
                <w:sz w:val="24"/>
                <w:szCs w:val="24"/>
              </w:rPr>
            </w:pPr>
            <w:r>
              <w:rPr>
                <w:rFonts w:hint="eastAsia" w:ascii="楷体" w:hAnsi="楷体" w:eastAsia="楷体"/>
                <w:sz w:val="24"/>
                <w:szCs w:val="24"/>
              </w:rPr>
              <w:t>中国少数民族史（030404）</w:t>
            </w:r>
          </w:p>
        </w:tc>
        <w:tc>
          <w:tcPr>
            <w:tcW w:w="1414" w:type="dxa"/>
            <w:vAlign w:val="center"/>
          </w:tcPr>
          <w:p>
            <w:pPr>
              <w:spacing w:line="400" w:lineRule="exact"/>
              <w:rPr>
                <w:rFonts w:ascii="楷体" w:hAnsi="楷体" w:eastAsia="楷体"/>
                <w:sz w:val="24"/>
                <w:szCs w:val="24"/>
              </w:rPr>
            </w:pPr>
            <w:r>
              <w:rPr>
                <w:rFonts w:hint="eastAsia" w:ascii="楷体" w:hAnsi="楷体" w:eastAsia="楷体"/>
                <w:sz w:val="24"/>
                <w:szCs w:val="24"/>
              </w:rPr>
              <w:t>不区分研究方向</w:t>
            </w:r>
          </w:p>
        </w:tc>
        <w:tc>
          <w:tcPr>
            <w:tcW w:w="2249" w:type="dxa"/>
            <w:vMerge w:val="continue"/>
            <w:vAlign w:val="center"/>
          </w:tcPr>
          <w:p>
            <w:pPr>
              <w:spacing w:line="400" w:lineRule="exact"/>
              <w:rPr>
                <w:rFonts w:ascii="楷体" w:hAnsi="楷体" w:eastAsia="楷体"/>
                <w:sz w:val="24"/>
                <w:szCs w:val="24"/>
              </w:rPr>
            </w:pPr>
          </w:p>
        </w:tc>
        <w:tc>
          <w:tcPr>
            <w:tcW w:w="3223" w:type="dxa"/>
            <w:vMerge w:val="continue"/>
            <w:vAlign w:val="center"/>
          </w:tcPr>
          <w:p>
            <w:pPr>
              <w:spacing w:line="400" w:lineRule="exact"/>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16" w:type="dxa"/>
            <w:vAlign w:val="center"/>
          </w:tcPr>
          <w:p>
            <w:pPr>
              <w:spacing w:line="400" w:lineRule="exact"/>
              <w:jc w:val="left"/>
              <w:rPr>
                <w:rFonts w:ascii="楷体" w:hAnsi="楷体" w:eastAsia="楷体"/>
                <w:sz w:val="24"/>
                <w:szCs w:val="24"/>
              </w:rPr>
            </w:pPr>
            <w:r>
              <w:rPr>
                <w:rFonts w:hint="eastAsia" w:ascii="楷体" w:hAnsi="楷体" w:eastAsia="楷体"/>
                <w:sz w:val="24"/>
                <w:szCs w:val="24"/>
              </w:rPr>
              <w:t>中国少数民族艺术（030405）</w:t>
            </w:r>
          </w:p>
        </w:tc>
        <w:tc>
          <w:tcPr>
            <w:tcW w:w="1414" w:type="dxa"/>
            <w:vAlign w:val="center"/>
          </w:tcPr>
          <w:p>
            <w:pPr>
              <w:spacing w:line="400" w:lineRule="exact"/>
              <w:rPr>
                <w:rFonts w:ascii="楷体" w:hAnsi="楷体" w:eastAsia="楷体"/>
                <w:sz w:val="24"/>
                <w:szCs w:val="24"/>
              </w:rPr>
            </w:pPr>
            <w:r>
              <w:rPr>
                <w:rFonts w:hint="eastAsia" w:ascii="楷体" w:hAnsi="楷体" w:eastAsia="楷体"/>
                <w:sz w:val="24"/>
                <w:szCs w:val="24"/>
              </w:rPr>
              <w:t>不区分研究方向</w:t>
            </w:r>
          </w:p>
        </w:tc>
        <w:tc>
          <w:tcPr>
            <w:tcW w:w="2249" w:type="dxa"/>
            <w:vMerge w:val="continue"/>
            <w:vAlign w:val="center"/>
          </w:tcPr>
          <w:p>
            <w:pPr>
              <w:spacing w:line="400" w:lineRule="exact"/>
              <w:rPr>
                <w:rFonts w:ascii="楷体" w:hAnsi="楷体" w:eastAsia="楷体"/>
                <w:sz w:val="24"/>
                <w:szCs w:val="24"/>
              </w:rPr>
            </w:pPr>
          </w:p>
        </w:tc>
        <w:tc>
          <w:tcPr>
            <w:tcW w:w="3223" w:type="dxa"/>
            <w:vMerge w:val="continue"/>
            <w:vAlign w:val="center"/>
          </w:tcPr>
          <w:p>
            <w:pPr>
              <w:spacing w:line="400" w:lineRule="exact"/>
              <w:rPr>
                <w:rFonts w:ascii="楷体" w:hAnsi="楷体" w:eastAsia="楷体"/>
                <w:sz w:val="24"/>
                <w:szCs w:val="24"/>
              </w:rPr>
            </w:pPr>
          </w:p>
        </w:tc>
      </w:tr>
    </w:tbl>
    <w:p>
      <w:pPr>
        <w:ind w:left="1199" w:leftChars="171" w:hanging="840" w:hangingChars="350"/>
        <w:jc w:val="left"/>
        <w:rPr>
          <w:rFonts w:ascii="楷体" w:hAnsi="楷体" w:eastAsia="楷体"/>
          <w:sz w:val="24"/>
          <w:szCs w:val="24"/>
        </w:rPr>
      </w:pPr>
    </w:p>
    <w:sectPr>
      <w:pgSz w:w="11906" w:h="16838"/>
      <w:pgMar w:top="1440" w:right="1797" w:bottom="1134"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FE42723"/>
    <w:multiLevelType w:val="singleLevel"/>
    <w:tmpl w:val="6FE42723"/>
    <w:lvl w:ilvl="0" w:tentative="0">
      <w:start w:val="1"/>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小北">
    <w15:presenceInfo w15:providerId="WPS Office" w15:userId="40339713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E78"/>
    <w:rsid w:val="00015D7E"/>
    <w:rsid w:val="000323A2"/>
    <w:rsid w:val="0006397B"/>
    <w:rsid w:val="000A3891"/>
    <w:rsid w:val="000B50D6"/>
    <w:rsid w:val="000B544C"/>
    <w:rsid w:val="000C0C7B"/>
    <w:rsid w:val="000C174B"/>
    <w:rsid w:val="000C1F10"/>
    <w:rsid w:val="000C7C5B"/>
    <w:rsid w:val="000C7ED6"/>
    <w:rsid w:val="000E4613"/>
    <w:rsid w:val="000E5D55"/>
    <w:rsid w:val="000F7347"/>
    <w:rsid w:val="00126C1C"/>
    <w:rsid w:val="00153963"/>
    <w:rsid w:val="00172A27"/>
    <w:rsid w:val="00172F27"/>
    <w:rsid w:val="00177C99"/>
    <w:rsid w:val="001B3798"/>
    <w:rsid w:val="001B47AD"/>
    <w:rsid w:val="001D37DC"/>
    <w:rsid w:val="001D7782"/>
    <w:rsid w:val="001E0D4D"/>
    <w:rsid w:val="001F0F57"/>
    <w:rsid w:val="001F334D"/>
    <w:rsid w:val="00213817"/>
    <w:rsid w:val="00217D29"/>
    <w:rsid w:val="002228F1"/>
    <w:rsid w:val="00236227"/>
    <w:rsid w:val="00276165"/>
    <w:rsid w:val="002B7572"/>
    <w:rsid w:val="002E4FEA"/>
    <w:rsid w:val="00326A20"/>
    <w:rsid w:val="00340F6B"/>
    <w:rsid w:val="00342810"/>
    <w:rsid w:val="00346273"/>
    <w:rsid w:val="0035659A"/>
    <w:rsid w:val="00356DE6"/>
    <w:rsid w:val="00365502"/>
    <w:rsid w:val="0036613B"/>
    <w:rsid w:val="00371DBC"/>
    <w:rsid w:val="00387565"/>
    <w:rsid w:val="003D66C0"/>
    <w:rsid w:val="003F0BAB"/>
    <w:rsid w:val="00432751"/>
    <w:rsid w:val="00437FAA"/>
    <w:rsid w:val="00444320"/>
    <w:rsid w:val="0046198A"/>
    <w:rsid w:val="00464E77"/>
    <w:rsid w:val="00473EAA"/>
    <w:rsid w:val="004967E2"/>
    <w:rsid w:val="004B45EC"/>
    <w:rsid w:val="004D5C19"/>
    <w:rsid w:val="00505BF5"/>
    <w:rsid w:val="00515B38"/>
    <w:rsid w:val="00542B03"/>
    <w:rsid w:val="00545CD4"/>
    <w:rsid w:val="00575BF1"/>
    <w:rsid w:val="00587A9C"/>
    <w:rsid w:val="005978EE"/>
    <w:rsid w:val="00597F43"/>
    <w:rsid w:val="005C5CCD"/>
    <w:rsid w:val="006308DE"/>
    <w:rsid w:val="00632EA9"/>
    <w:rsid w:val="00636AF0"/>
    <w:rsid w:val="00641846"/>
    <w:rsid w:val="00651D2C"/>
    <w:rsid w:val="0065606D"/>
    <w:rsid w:val="00667FD9"/>
    <w:rsid w:val="00673CCA"/>
    <w:rsid w:val="006802F1"/>
    <w:rsid w:val="006976BE"/>
    <w:rsid w:val="006B1FBD"/>
    <w:rsid w:val="006B7CB3"/>
    <w:rsid w:val="006C1ACE"/>
    <w:rsid w:val="006D21E3"/>
    <w:rsid w:val="006D49FD"/>
    <w:rsid w:val="006E4392"/>
    <w:rsid w:val="006F3E7E"/>
    <w:rsid w:val="0071477D"/>
    <w:rsid w:val="00725EE9"/>
    <w:rsid w:val="00731C07"/>
    <w:rsid w:val="00773671"/>
    <w:rsid w:val="00775920"/>
    <w:rsid w:val="00791AB4"/>
    <w:rsid w:val="007940BF"/>
    <w:rsid w:val="007A26D5"/>
    <w:rsid w:val="007C1041"/>
    <w:rsid w:val="007C46B0"/>
    <w:rsid w:val="007D78CE"/>
    <w:rsid w:val="007F628E"/>
    <w:rsid w:val="0080477D"/>
    <w:rsid w:val="00805193"/>
    <w:rsid w:val="008053E7"/>
    <w:rsid w:val="0082606C"/>
    <w:rsid w:val="0083142C"/>
    <w:rsid w:val="00840A5D"/>
    <w:rsid w:val="0084257B"/>
    <w:rsid w:val="00891399"/>
    <w:rsid w:val="008916B3"/>
    <w:rsid w:val="008E0E99"/>
    <w:rsid w:val="008E2FEB"/>
    <w:rsid w:val="008E4C7B"/>
    <w:rsid w:val="008F1209"/>
    <w:rsid w:val="009270D3"/>
    <w:rsid w:val="00931729"/>
    <w:rsid w:val="009331AA"/>
    <w:rsid w:val="0093659B"/>
    <w:rsid w:val="009376CC"/>
    <w:rsid w:val="00937D22"/>
    <w:rsid w:val="00954497"/>
    <w:rsid w:val="0098329E"/>
    <w:rsid w:val="00986182"/>
    <w:rsid w:val="009A3F27"/>
    <w:rsid w:val="009A7EB9"/>
    <w:rsid w:val="009B6C14"/>
    <w:rsid w:val="009B7719"/>
    <w:rsid w:val="009C3BA3"/>
    <w:rsid w:val="009C5E57"/>
    <w:rsid w:val="009D6CEA"/>
    <w:rsid w:val="009F3FCA"/>
    <w:rsid w:val="009F6EC8"/>
    <w:rsid w:val="00A00E51"/>
    <w:rsid w:val="00A16EB5"/>
    <w:rsid w:val="00A22A85"/>
    <w:rsid w:val="00A270F0"/>
    <w:rsid w:val="00A4524E"/>
    <w:rsid w:val="00A46E32"/>
    <w:rsid w:val="00A50493"/>
    <w:rsid w:val="00A51A9C"/>
    <w:rsid w:val="00A6231F"/>
    <w:rsid w:val="00A656B6"/>
    <w:rsid w:val="00A7342B"/>
    <w:rsid w:val="00A74106"/>
    <w:rsid w:val="00A75737"/>
    <w:rsid w:val="00A77130"/>
    <w:rsid w:val="00A95C36"/>
    <w:rsid w:val="00AB77AC"/>
    <w:rsid w:val="00AD575E"/>
    <w:rsid w:val="00AD6929"/>
    <w:rsid w:val="00AE3D51"/>
    <w:rsid w:val="00AE6F5E"/>
    <w:rsid w:val="00AF5612"/>
    <w:rsid w:val="00B07B43"/>
    <w:rsid w:val="00B31608"/>
    <w:rsid w:val="00B37177"/>
    <w:rsid w:val="00B4114E"/>
    <w:rsid w:val="00B5569D"/>
    <w:rsid w:val="00B72AC8"/>
    <w:rsid w:val="00B937AF"/>
    <w:rsid w:val="00BE3033"/>
    <w:rsid w:val="00BE35D1"/>
    <w:rsid w:val="00BF5F7E"/>
    <w:rsid w:val="00C172AA"/>
    <w:rsid w:val="00C76F8D"/>
    <w:rsid w:val="00CD5D39"/>
    <w:rsid w:val="00CE5350"/>
    <w:rsid w:val="00CF6D15"/>
    <w:rsid w:val="00D27072"/>
    <w:rsid w:val="00D30707"/>
    <w:rsid w:val="00D71008"/>
    <w:rsid w:val="00D74815"/>
    <w:rsid w:val="00D82D9B"/>
    <w:rsid w:val="00D95A88"/>
    <w:rsid w:val="00D95D9E"/>
    <w:rsid w:val="00DC0682"/>
    <w:rsid w:val="00DC3853"/>
    <w:rsid w:val="00DD5630"/>
    <w:rsid w:val="00DD7984"/>
    <w:rsid w:val="00DF14CC"/>
    <w:rsid w:val="00E006D8"/>
    <w:rsid w:val="00E02100"/>
    <w:rsid w:val="00E17ACB"/>
    <w:rsid w:val="00E25771"/>
    <w:rsid w:val="00E75D27"/>
    <w:rsid w:val="00E91847"/>
    <w:rsid w:val="00E92DEC"/>
    <w:rsid w:val="00EB0DC0"/>
    <w:rsid w:val="00EF7E2C"/>
    <w:rsid w:val="00F10DB2"/>
    <w:rsid w:val="00F244EF"/>
    <w:rsid w:val="00F4286C"/>
    <w:rsid w:val="00F46B37"/>
    <w:rsid w:val="00F500F5"/>
    <w:rsid w:val="00F55570"/>
    <w:rsid w:val="00F617A8"/>
    <w:rsid w:val="00F90C65"/>
    <w:rsid w:val="00FB57D1"/>
    <w:rsid w:val="00FC2D63"/>
    <w:rsid w:val="00FE2F91"/>
    <w:rsid w:val="00FF24E6"/>
    <w:rsid w:val="014A70AB"/>
    <w:rsid w:val="01A3528C"/>
    <w:rsid w:val="02015B08"/>
    <w:rsid w:val="050520A2"/>
    <w:rsid w:val="08E658BF"/>
    <w:rsid w:val="0A3A3662"/>
    <w:rsid w:val="0B3F4336"/>
    <w:rsid w:val="0BA5697A"/>
    <w:rsid w:val="0CD86918"/>
    <w:rsid w:val="0D824F92"/>
    <w:rsid w:val="0F36787E"/>
    <w:rsid w:val="0F955EF4"/>
    <w:rsid w:val="110A2686"/>
    <w:rsid w:val="11807268"/>
    <w:rsid w:val="13CF5A66"/>
    <w:rsid w:val="13D94045"/>
    <w:rsid w:val="166B7BED"/>
    <w:rsid w:val="1694279A"/>
    <w:rsid w:val="17C238EB"/>
    <w:rsid w:val="17D906E2"/>
    <w:rsid w:val="18714DA1"/>
    <w:rsid w:val="1984310D"/>
    <w:rsid w:val="1C5D7B1A"/>
    <w:rsid w:val="1CB97046"/>
    <w:rsid w:val="1F10491B"/>
    <w:rsid w:val="1FBB1277"/>
    <w:rsid w:val="20327BEA"/>
    <w:rsid w:val="205812C4"/>
    <w:rsid w:val="22D53342"/>
    <w:rsid w:val="255263E6"/>
    <w:rsid w:val="28EB4FBE"/>
    <w:rsid w:val="29BF26F5"/>
    <w:rsid w:val="2AE75B9D"/>
    <w:rsid w:val="2B0713DF"/>
    <w:rsid w:val="2B473324"/>
    <w:rsid w:val="2BEC1050"/>
    <w:rsid w:val="2EB478E1"/>
    <w:rsid w:val="31EC3919"/>
    <w:rsid w:val="326A6925"/>
    <w:rsid w:val="335A29A8"/>
    <w:rsid w:val="34836219"/>
    <w:rsid w:val="34CD0B2E"/>
    <w:rsid w:val="35AE4BE2"/>
    <w:rsid w:val="37C530ED"/>
    <w:rsid w:val="381178D2"/>
    <w:rsid w:val="38B57AF4"/>
    <w:rsid w:val="3B6B492B"/>
    <w:rsid w:val="3C9722BD"/>
    <w:rsid w:val="3E2423A6"/>
    <w:rsid w:val="3E2D609D"/>
    <w:rsid w:val="41B92569"/>
    <w:rsid w:val="42DF2E0B"/>
    <w:rsid w:val="43FD0A0F"/>
    <w:rsid w:val="45C95843"/>
    <w:rsid w:val="4628644E"/>
    <w:rsid w:val="46A324AE"/>
    <w:rsid w:val="47D75FBC"/>
    <w:rsid w:val="485B6FC9"/>
    <w:rsid w:val="485E53CE"/>
    <w:rsid w:val="48D05BEE"/>
    <w:rsid w:val="49F14D64"/>
    <w:rsid w:val="49F343B0"/>
    <w:rsid w:val="4ABB3D8C"/>
    <w:rsid w:val="4D395673"/>
    <w:rsid w:val="50417CB8"/>
    <w:rsid w:val="50E659EC"/>
    <w:rsid w:val="513F70E2"/>
    <w:rsid w:val="541B3BD4"/>
    <w:rsid w:val="54970901"/>
    <w:rsid w:val="54BD632A"/>
    <w:rsid w:val="55DB560F"/>
    <w:rsid w:val="56235C4D"/>
    <w:rsid w:val="56432843"/>
    <w:rsid w:val="57DB12E0"/>
    <w:rsid w:val="57FC3388"/>
    <w:rsid w:val="59186358"/>
    <w:rsid w:val="59EA59FC"/>
    <w:rsid w:val="5B351D96"/>
    <w:rsid w:val="5C462E8F"/>
    <w:rsid w:val="5C5173DF"/>
    <w:rsid w:val="5D381751"/>
    <w:rsid w:val="5D9D339C"/>
    <w:rsid w:val="5F1A20BC"/>
    <w:rsid w:val="60D82B36"/>
    <w:rsid w:val="61E31EDE"/>
    <w:rsid w:val="62D01ED7"/>
    <w:rsid w:val="63FA0A6D"/>
    <w:rsid w:val="655326A6"/>
    <w:rsid w:val="65FD070A"/>
    <w:rsid w:val="661B4B8C"/>
    <w:rsid w:val="66500BD6"/>
    <w:rsid w:val="6AD54D48"/>
    <w:rsid w:val="6C9279AA"/>
    <w:rsid w:val="6CE33827"/>
    <w:rsid w:val="6D4F3775"/>
    <w:rsid w:val="6DFD3C60"/>
    <w:rsid w:val="6F166C90"/>
    <w:rsid w:val="707256AB"/>
    <w:rsid w:val="71C6548E"/>
    <w:rsid w:val="73195726"/>
    <w:rsid w:val="73566FEC"/>
    <w:rsid w:val="75844595"/>
    <w:rsid w:val="76242D3A"/>
    <w:rsid w:val="76677AAC"/>
    <w:rsid w:val="79431016"/>
    <w:rsid w:val="7997722A"/>
    <w:rsid w:val="79C53271"/>
    <w:rsid w:val="7AF25FF7"/>
    <w:rsid w:val="7AFC35E7"/>
    <w:rsid w:val="7D2134D9"/>
    <w:rsid w:val="7D3A264E"/>
    <w:rsid w:val="7D50717D"/>
    <w:rsid w:val="7E3C5A13"/>
    <w:rsid w:val="7EB63F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semiHidden/>
    <w:unhideWhenUsed/>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unhideWhenUsed/>
    <w:qFormat/>
    <w:uiPriority w:val="99"/>
    <w:rPr>
      <w:color w:val="0000FF"/>
      <w:u w:val="single"/>
    </w:rPr>
  </w:style>
  <w:style w:type="character" w:customStyle="1" w:styleId="9">
    <w:name w:val="页眉 Char"/>
    <w:link w:val="4"/>
    <w:semiHidden/>
    <w:qFormat/>
    <w:uiPriority w:val="99"/>
    <w:rPr>
      <w:sz w:val="18"/>
      <w:szCs w:val="18"/>
    </w:rPr>
  </w:style>
  <w:style w:type="character" w:customStyle="1" w:styleId="10">
    <w:name w:val="页脚 Char"/>
    <w:link w:val="3"/>
    <w:semiHidden/>
    <w:qFormat/>
    <w:uiPriority w:val="99"/>
    <w:rPr>
      <w:sz w:val="18"/>
      <w:szCs w:val="18"/>
    </w:rPr>
  </w:style>
  <w:style w:type="paragraph" w:customStyle="1" w:styleId="11">
    <w:name w:val="Char Char Char Char Char Char Char"/>
    <w:basedOn w:val="1"/>
    <w:semiHidden/>
    <w:qFormat/>
    <w:uiPriority w:val="0"/>
    <w:rPr>
      <w:szCs w:val="24"/>
    </w:rPr>
  </w:style>
  <w:style w:type="paragraph" w:styleId="12">
    <w:name w:val="List Paragraph"/>
    <w:basedOn w:val="1"/>
    <w:qFormat/>
    <w:uiPriority w:val="34"/>
    <w:pPr>
      <w:ind w:firstLine="420" w:firstLineChars="200"/>
    </w:pPr>
  </w:style>
  <w:style w:type="character" w:customStyle="1" w:styleId="13">
    <w:name w:val="批注框文本 Char"/>
    <w:basedOn w:val="7"/>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xinshida</Company>
  <Pages>1</Pages>
  <Words>635</Words>
  <Characters>3626</Characters>
  <Lines>30</Lines>
  <Paragraphs>8</Paragraphs>
  <TotalTime>26</TotalTime>
  <ScaleCrop>false</ScaleCrop>
  <LinksUpToDate>false</LinksUpToDate>
  <CharactersWithSpaces>4253</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2018-11-02T04:39:00Z</dcterms:created>
  <dc:creator>赵红梅</dc:creator>
  <cp:lastModifiedBy>小北</cp:lastModifiedBy>
  <cp:lastPrinted>2021-03-17T02:06:00Z</cp:lastPrinted>
  <dcterms:modified xsi:type="dcterms:W3CDTF">2021-03-24T11:56:23Z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KSORubyTemplateID">
    <vt:lpwstr>6</vt:lpwstr>
  </property>
  <property fmtid="{D5CDD505-2E9C-101B-9397-08002B2CF9AE}" pid="4" name="ICV">
    <vt:lpwstr>CC3258D977B34B6C899FE4D2235CC869</vt:lpwstr>
  </property>
</Properties>
</file>